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90389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2"/>
          <w:szCs w:val="22"/>
          <w:lang w:eastAsia="ja-JP"/>
        </w:rPr>
      </w:pPr>
    </w:p>
    <w:p w14:paraId="50D2939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5EF01D80" w14:textId="6BF3C774" w:rsidR="00E71619" w:rsidRDefault="00E71619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0237A302" w14:textId="77777777" w:rsidR="00903894" w:rsidRPr="00903894" w:rsidRDefault="00903894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16"/>
          <w:szCs w:val="16"/>
          <w:lang w:eastAsia="ja-JP"/>
        </w:rPr>
      </w:pPr>
    </w:p>
    <w:p w14:paraId="0C6EC3CE" w14:textId="353FB0FA" w:rsidR="002674B0" w:rsidRPr="002674B0" w:rsidRDefault="00530556" w:rsidP="002674B0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Calibri" w:hAnsi="Arial" w:cs="Arial"/>
          <w:caps/>
          <w:sz w:val="36"/>
          <w:szCs w:val="36"/>
          <w:lang w:eastAsia="en-US"/>
        </w:rPr>
      </w:pPr>
      <w:r>
        <w:rPr>
          <w:rFonts w:ascii="Arial" w:eastAsia="Calibri" w:hAnsi="Arial" w:cs="Arial"/>
          <w:caps/>
          <w:sz w:val="36"/>
          <w:szCs w:val="36"/>
          <w:lang w:eastAsia="en-US"/>
        </w:rPr>
        <w:t>67</w:t>
      </w:r>
      <w:r w:rsidR="002674B0" w:rsidRPr="002674B0">
        <w:rPr>
          <w:rFonts w:ascii="Arial" w:eastAsia="Calibri" w:hAnsi="Arial" w:cs="Arial"/>
          <w:caps/>
          <w:sz w:val="36"/>
          <w:szCs w:val="36"/>
          <w:lang w:eastAsia="en-US"/>
        </w:rPr>
        <w:t xml:space="preserve">. VÝZVA IROP - </w:t>
      </w:r>
      <w:r w:rsidR="00870B11">
        <w:rPr>
          <w:rFonts w:ascii="Arial" w:eastAsia="Calibri" w:hAnsi="Arial" w:cs="Arial"/>
          <w:caps/>
          <w:sz w:val="36"/>
          <w:szCs w:val="36"/>
          <w:lang w:eastAsia="en-US"/>
        </w:rPr>
        <w:t>TELEMATIKA PRO VEŘEJNOU DOPRAVU</w:t>
      </w:r>
      <w:r w:rsidR="00DF31C1">
        <w:rPr>
          <w:rFonts w:ascii="Arial" w:eastAsia="Calibri" w:hAnsi="Arial" w:cs="Arial"/>
          <w:caps/>
          <w:sz w:val="36"/>
          <w:szCs w:val="36"/>
          <w:lang w:eastAsia="en-US"/>
        </w:rPr>
        <w:t xml:space="preserve"> </w:t>
      </w:r>
      <w:r w:rsidR="002674B0" w:rsidRPr="002674B0">
        <w:rPr>
          <w:rFonts w:ascii="Arial" w:eastAsia="Calibri" w:hAnsi="Arial" w:cs="Arial"/>
          <w:caps/>
          <w:sz w:val="36"/>
          <w:szCs w:val="36"/>
          <w:lang w:eastAsia="en-US"/>
        </w:rPr>
        <w:t>- SC 6.1 (</w:t>
      </w:r>
      <w:r w:rsidR="00870B11">
        <w:rPr>
          <w:rFonts w:ascii="Arial" w:eastAsia="Calibri" w:hAnsi="Arial" w:cs="Arial"/>
          <w:caps/>
          <w:sz w:val="36"/>
          <w:szCs w:val="36"/>
          <w:lang w:eastAsia="en-US"/>
        </w:rPr>
        <w:t>ITI</w:t>
      </w:r>
      <w:r w:rsidR="002674B0" w:rsidRPr="002674B0">
        <w:rPr>
          <w:rFonts w:ascii="Arial" w:eastAsia="Calibri" w:hAnsi="Arial" w:cs="Arial"/>
          <w:caps/>
          <w:sz w:val="36"/>
          <w:szCs w:val="36"/>
          <w:lang w:eastAsia="en-US"/>
        </w:rPr>
        <w:t>)</w:t>
      </w:r>
    </w:p>
    <w:p w14:paraId="799EE68F" w14:textId="77777777" w:rsidR="00530556" w:rsidRDefault="00530556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lang w:eastAsia="en-US"/>
        </w:rPr>
      </w:pPr>
    </w:p>
    <w:p w14:paraId="29F7EAC3" w14:textId="35542F14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903894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1</w:t>
      </w:r>
    </w:p>
    <w:bookmarkEnd w:id="0"/>
    <w:p w14:paraId="2AF3B238" w14:textId="77777777" w:rsidR="006D237D" w:rsidRPr="006D237D" w:rsidRDefault="006D237D" w:rsidP="006D237D">
      <w:pPr>
        <w:spacing w:before="240"/>
        <w:rPr>
          <w:sz w:val="16"/>
          <w:szCs w:val="16"/>
          <w:highlight w:val="lightGray"/>
        </w:rPr>
      </w:pP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D237D" w:rsidRPr="00CE6BEE" w14:paraId="01C12348" w14:textId="77777777" w:rsidTr="00FE13E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CB83474" w14:textId="77777777" w:rsidR="006D237D" w:rsidRPr="000465C4" w:rsidRDefault="006D237D" w:rsidP="00FE13E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6D237D" w:rsidRPr="00CE6BEE" w14:paraId="70EDD36D" w14:textId="77777777" w:rsidTr="00FE13E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2C2A" w14:textId="77777777" w:rsidR="006D237D" w:rsidRPr="00C81922" w:rsidRDefault="006D237D" w:rsidP="00FE13E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2B25" w14:textId="77777777" w:rsidR="006D237D" w:rsidRPr="0050415A" w:rsidRDefault="006D237D" w:rsidP="00FE13E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704 001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Města, která mají nové nebo modernizované digitalizované městské dopravní systémy</w:t>
            </w:r>
          </w:p>
        </w:tc>
      </w:tr>
      <w:tr w:rsidR="006D237D" w:rsidRPr="00AB1542" w14:paraId="4E74872A" w14:textId="77777777" w:rsidTr="00FE13E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ED4E426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84177C4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29CA50D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D237D" w:rsidRPr="00AB1542" w14:paraId="123637CE" w14:textId="77777777" w:rsidTr="00FE13E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2CE0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7D52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metropole a města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7480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6208DF7D" w14:textId="06819BDE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0C78CE29" w14:textId="77777777" w:rsidR="00A17A26" w:rsidRDefault="006D237D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Počet metropolí a měst s novými nebo modernizovanými digitalizovanými systémy městské dopravy financovanými z podporovaných projektů. Ukazatel zahrnuje systémy veřejné hromadné dopravy pro cestující. Pro účely tohoto ukazatele se modernizací rozumí integrace digitalizovaných dopravních systémů, přijetí nových technologií a další významné změny pro digitalizaci systému městské dopravy. Údržba nebo marginální vylepšení jsou vyloučeny.</w:t>
      </w:r>
    </w:p>
    <w:p w14:paraId="692FCCFA" w14:textId="77777777" w:rsidR="00A17A26" w:rsidRDefault="00A17A26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72B3C0" w14:textId="1189A947" w:rsidR="006D237D" w:rsidRPr="006D237D" w:rsidRDefault="006D237D" w:rsidP="006D237D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Ukazatel rovněž zahrnuje inteligentní dopravní systémy definované jako systémy, v nichž se informační a komunikační technologie používají v oblasti silniční dopravy, včetně infrastruktury, vozidel a uživatelů, a v řízení dopravy a řízení mobility, jakož i v rozhraní s jinými druhy dopravy (viz směrnice 2010/40/EU v referencích).</w:t>
      </w:r>
    </w:p>
    <w:p w14:paraId="10669176" w14:textId="77777777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8AE6D92" w14:textId="4B108F46" w:rsidR="0086074A" w:rsidRDefault="006D237D" w:rsidP="00893264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Indikátor j</w:t>
      </w:r>
      <w:r w:rsidRPr="00EB1DA3">
        <w:rPr>
          <w:rFonts w:ascii="Arial" w:hAnsi="Arial" w:cs="Arial"/>
          <w:sz w:val="22"/>
          <w:szCs w:val="22"/>
        </w:rPr>
        <w:t>e</w:t>
      </w:r>
      <w:r w:rsidRPr="006D237D">
        <w:rPr>
          <w:rFonts w:ascii="Arial" w:hAnsi="Arial" w:cs="Arial"/>
          <w:sz w:val="22"/>
          <w:szCs w:val="22"/>
        </w:rPr>
        <w:t xml:space="preserve"> povinný k výběru a naplnění pro všechny projekty výzvy</w:t>
      </w:r>
      <w:r w:rsidR="00A17A26" w:rsidRPr="00EB1DA3">
        <w:rPr>
          <w:rFonts w:ascii="Arial" w:hAnsi="Arial" w:cs="Arial"/>
          <w:sz w:val="22"/>
          <w:szCs w:val="22"/>
        </w:rPr>
        <w:t xml:space="preserve">, ve kterých bude </w:t>
      </w:r>
      <w:r w:rsidR="001F7550">
        <w:rPr>
          <w:rFonts w:ascii="Arial" w:hAnsi="Arial" w:cs="Arial"/>
          <w:sz w:val="22"/>
          <w:szCs w:val="22"/>
        </w:rPr>
        <w:t>zaveden nebo modernizován</w:t>
      </w:r>
      <w:r w:rsidR="001F7550" w:rsidRPr="00EB1DA3">
        <w:rPr>
          <w:rFonts w:ascii="Arial" w:hAnsi="Arial" w:cs="Arial"/>
          <w:sz w:val="22"/>
          <w:szCs w:val="22"/>
        </w:rPr>
        <w:t xml:space="preserve"> </w:t>
      </w:r>
      <w:r w:rsidR="00010166">
        <w:rPr>
          <w:rFonts w:ascii="Arial" w:hAnsi="Arial" w:cs="Arial"/>
          <w:sz w:val="22"/>
          <w:szCs w:val="22"/>
        </w:rPr>
        <w:t xml:space="preserve">inteligentní dopravní </w:t>
      </w:r>
      <w:r w:rsidR="00A17A26" w:rsidRPr="00EB1DA3">
        <w:rPr>
          <w:rFonts w:ascii="Arial" w:hAnsi="Arial" w:cs="Arial"/>
          <w:sz w:val="22"/>
          <w:szCs w:val="22"/>
        </w:rPr>
        <w:t>systém</w:t>
      </w:r>
      <w:r w:rsidR="0070144E">
        <w:rPr>
          <w:rFonts w:ascii="Arial" w:hAnsi="Arial" w:cs="Arial"/>
          <w:sz w:val="22"/>
          <w:szCs w:val="22"/>
        </w:rPr>
        <w:t>, z jehož provozu</w:t>
      </w:r>
      <w:r w:rsidR="00B13099">
        <w:rPr>
          <w:rFonts w:ascii="Arial" w:hAnsi="Arial" w:cs="Arial"/>
          <w:sz w:val="22"/>
          <w:szCs w:val="22"/>
        </w:rPr>
        <w:t xml:space="preserve"> bude mít prospěch jednotlivá obec nebo více obcí, ale ne </w:t>
      </w:r>
      <w:r w:rsidR="008C0B6C">
        <w:rPr>
          <w:rFonts w:ascii="Arial" w:hAnsi="Arial" w:cs="Arial"/>
          <w:sz w:val="22"/>
          <w:szCs w:val="22"/>
        </w:rPr>
        <w:t>významná část</w:t>
      </w:r>
      <w:r w:rsidR="0070144E">
        <w:rPr>
          <w:rFonts w:ascii="Arial" w:hAnsi="Arial" w:cs="Arial"/>
          <w:sz w:val="22"/>
          <w:szCs w:val="22"/>
        </w:rPr>
        <w:t xml:space="preserve"> území kraje</w:t>
      </w:r>
      <w:r w:rsidR="0086074A">
        <w:rPr>
          <w:rFonts w:ascii="Arial" w:hAnsi="Arial" w:cs="Arial"/>
          <w:sz w:val="22"/>
          <w:szCs w:val="22"/>
        </w:rPr>
        <w:t>.</w:t>
      </w:r>
      <w:ins w:id="1" w:author="Heřmánek Jan" w:date="2022-12-07T07:13:00Z">
        <w:r w:rsidR="00BF04B3">
          <w:rPr>
            <w:rFonts w:ascii="Arial" w:hAnsi="Arial" w:cs="Arial"/>
            <w:sz w:val="22"/>
            <w:szCs w:val="22"/>
          </w:rPr>
          <w:t xml:space="preserve"> </w:t>
        </w:r>
      </w:ins>
    </w:p>
    <w:p w14:paraId="59190639" w14:textId="7B6636EF" w:rsidR="0086074A" w:rsidRDefault="0086074A" w:rsidP="00893264">
      <w:pPr>
        <w:pStyle w:val="Odstavecseseznamem"/>
        <w:numPr>
          <w:ilvl w:val="0"/>
          <w:numId w:val="40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projektech podporujících městskou/příměstskou dopravu se do hodnoty indikátoru započítají všechny projektem dotčené obce. </w:t>
      </w:r>
    </w:p>
    <w:p w14:paraId="49E724FF" w14:textId="270E9ACE" w:rsidR="006D237D" w:rsidRPr="00893264" w:rsidRDefault="0086074A" w:rsidP="00893264">
      <w:pPr>
        <w:pStyle w:val="Odstavecseseznamem"/>
        <w:numPr>
          <w:ilvl w:val="0"/>
          <w:numId w:val="40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91526" w:rsidRPr="00893264">
        <w:rPr>
          <w:rFonts w:ascii="Arial" w:hAnsi="Arial" w:cs="Arial"/>
          <w:sz w:val="22"/>
          <w:szCs w:val="22"/>
        </w:rPr>
        <w:t xml:space="preserve">ro projekty se síťovým řešením napříč územím kraje </w:t>
      </w:r>
      <w:r w:rsidR="008C0B6C" w:rsidRPr="00893264">
        <w:rPr>
          <w:rFonts w:ascii="Arial" w:hAnsi="Arial" w:cs="Arial"/>
          <w:sz w:val="22"/>
          <w:szCs w:val="22"/>
        </w:rPr>
        <w:t xml:space="preserve">nebo projekty podporující regionální dopravu </w:t>
      </w:r>
      <w:r w:rsidR="00291526" w:rsidRPr="00893264">
        <w:rPr>
          <w:rFonts w:ascii="Arial" w:hAnsi="Arial" w:cs="Arial"/>
          <w:sz w:val="22"/>
          <w:szCs w:val="22"/>
        </w:rPr>
        <w:t>je relevantní indikátor 749</w:t>
      </w:r>
      <w:del w:id="2" w:author="Heřmánek Jan" w:date="2022-12-07T07:13:00Z">
        <w:r w:rsidR="00291526" w:rsidRPr="00893264" w:rsidDel="00BF04B3">
          <w:rPr>
            <w:rFonts w:ascii="Arial" w:hAnsi="Arial" w:cs="Arial"/>
            <w:sz w:val="22"/>
            <w:szCs w:val="22"/>
          </w:rPr>
          <w:delText> </w:delText>
        </w:r>
      </w:del>
      <w:ins w:id="3" w:author="Heřmánek Jan" w:date="2022-12-07T07:13:00Z">
        <w:r w:rsidR="00BF04B3">
          <w:rPr>
            <w:rFonts w:ascii="Arial" w:hAnsi="Arial" w:cs="Arial"/>
            <w:sz w:val="22"/>
            <w:szCs w:val="22"/>
          </w:rPr>
          <w:t> </w:t>
        </w:r>
      </w:ins>
      <w:r w:rsidR="00291526" w:rsidRPr="00893264">
        <w:rPr>
          <w:rFonts w:ascii="Arial" w:hAnsi="Arial" w:cs="Arial"/>
          <w:sz w:val="22"/>
          <w:szCs w:val="22"/>
        </w:rPr>
        <w:t>101</w:t>
      </w:r>
      <w:ins w:id="4" w:author="Heřmánek Jan" w:date="2022-12-07T07:13:00Z">
        <w:r w:rsidR="00BF04B3">
          <w:rPr>
            <w:rFonts w:ascii="Arial" w:hAnsi="Arial" w:cs="Arial"/>
            <w:sz w:val="22"/>
            <w:szCs w:val="22"/>
          </w:rPr>
          <w:t xml:space="preserve">, přičemž Indikátory 749 101 a 704 001 </w:t>
        </w:r>
      </w:ins>
      <w:ins w:id="5" w:author="Heřmánek Jan" w:date="2022-12-07T07:17:00Z">
        <w:r w:rsidR="006A13F8">
          <w:rPr>
            <w:rFonts w:ascii="Arial" w:hAnsi="Arial" w:cs="Arial"/>
            <w:sz w:val="22"/>
            <w:szCs w:val="22"/>
          </w:rPr>
          <w:t>se navzájem nepřekrývají</w:t>
        </w:r>
      </w:ins>
      <w:ins w:id="6" w:author="Heřmánek Jan" w:date="2022-12-07T07:13:00Z">
        <w:r w:rsidR="00BF04B3">
          <w:rPr>
            <w:rFonts w:ascii="Arial" w:hAnsi="Arial" w:cs="Arial"/>
            <w:sz w:val="22"/>
            <w:szCs w:val="22"/>
          </w:rPr>
          <w:t>,</w:t>
        </w:r>
      </w:ins>
      <w:ins w:id="7" w:author="Heřmánek Jan" w:date="2022-12-07T07:17:00Z">
        <w:r w:rsidR="006A13F8">
          <w:rPr>
            <w:rFonts w:ascii="Arial" w:hAnsi="Arial" w:cs="Arial"/>
            <w:sz w:val="22"/>
            <w:szCs w:val="22"/>
          </w:rPr>
          <w:t xml:space="preserve"> tudíž</w:t>
        </w:r>
      </w:ins>
      <w:ins w:id="8" w:author="Heřmánek Jan" w:date="2022-12-07T07:13:00Z">
        <w:r w:rsidR="00BF04B3">
          <w:rPr>
            <w:rFonts w:ascii="Arial" w:hAnsi="Arial" w:cs="Arial"/>
            <w:sz w:val="22"/>
            <w:szCs w:val="22"/>
          </w:rPr>
          <w:t xml:space="preserve"> nikdy nemohou být na jedn</w:t>
        </w:r>
      </w:ins>
      <w:ins w:id="9" w:author="Heřmánek Jan" w:date="2022-12-07T07:17:00Z">
        <w:r w:rsidR="006A13F8">
          <w:rPr>
            <w:rFonts w:ascii="Arial" w:hAnsi="Arial" w:cs="Arial"/>
            <w:sz w:val="22"/>
            <w:szCs w:val="22"/>
          </w:rPr>
          <w:t>om</w:t>
        </w:r>
      </w:ins>
      <w:ins w:id="10" w:author="Heřmánek Jan" w:date="2022-12-07T07:13:00Z">
        <w:r w:rsidR="00BF04B3">
          <w:rPr>
            <w:rFonts w:ascii="Arial" w:hAnsi="Arial" w:cs="Arial"/>
            <w:sz w:val="22"/>
            <w:szCs w:val="22"/>
          </w:rPr>
          <w:t xml:space="preserve"> projektu vybrány oba zároveň.</w:t>
        </w:r>
      </w:ins>
      <w:del w:id="11" w:author="Heřmánek Jan" w:date="2022-12-07T07:13:00Z">
        <w:r w:rsidR="00291526" w:rsidRPr="00893264" w:rsidDel="00BF04B3">
          <w:rPr>
            <w:rFonts w:ascii="Arial" w:hAnsi="Arial" w:cs="Arial"/>
            <w:sz w:val="22"/>
            <w:szCs w:val="22"/>
          </w:rPr>
          <w:delText>.</w:delText>
        </w:r>
      </w:del>
    </w:p>
    <w:p w14:paraId="43832F44" w14:textId="726225B6" w:rsidR="006D237D" w:rsidRPr="006D237D" w:rsidRDefault="00EB1DA3" w:rsidP="00893264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je podán více než jeden projekt na stejnou obec, bude v každém z nich obec vykázána znovu. </w:t>
      </w:r>
      <w:r w:rsidR="00834215">
        <w:rPr>
          <w:rFonts w:ascii="Arial" w:hAnsi="Arial" w:cs="Arial"/>
          <w:sz w:val="22"/>
          <w:szCs w:val="22"/>
        </w:rPr>
        <w:t>Duplicity budou odečteny na úrovni programu.</w:t>
      </w:r>
    </w:p>
    <w:p w14:paraId="4A5BD2EB" w14:textId="600E1FB8" w:rsidR="006D237D" w:rsidRPr="006D237D" w:rsidRDefault="006D237D" w:rsidP="00893264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893264">
        <w:rPr>
          <w:rFonts w:ascii="Arial" w:hAnsi="Arial" w:cs="Arial"/>
          <w:sz w:val="22"/>
          <w:szCs w:val="22"/>
        </w:rPr>
        <w:t>(</w:t>
      </w:r>
      <w:r w:rsidRPr="006D237D">
        <w:rPr>
          <w:rFonts w:ascii="Arial" w:hAnsi="Arial" w:cs="Arial"/>
          <w:sz w:val="22"/>
          <w:szCs w:val="22"/>
          <w:u w:val="single"/>
        </w:rPr>
        <w:t>není možné vykázat desetinné číslo</w:t>
      </w:r>
      <w:r w:rsidRPr="00893264">
        <w:rPr>
          <w:rFonts w:ascii="Arial" w:hAnsi="Arial" w:cs="Arial"/>
          <w:sz w:val="22"/>
          <w:szCs w:val="22"/>
        </w:rPr>
        <w:t>)</w:t>
      </w:r>
      <w:r w:rsidR="00EB1DA3" w:rsidRPr="00893264">
        <w:rPr>
          <w:rFonts w:ascii="Arial" w:hAnsi="Arial" w:cs="Arial"/>
          <w:sz w:val="22"/>
          <w:szCs w:val="22"/>
        </w:rPr>
        <w:t>.</w:t>
      </w:r>
    </w:p>
    <w:p w14:paraId="2AFFF47B" w14:textId="77777777" w:rsidR="006D237D" w:rsidRPr="006D237D" w:rsidRDefault="006D237D" w:rsidP="006D237D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3852CE8D" w14:textId="3A4D9F0B" w:rsidR="006D237D" w:rsidRPr="006D237D" w:rsidRDefault="006D237D" w:rsidP="006D237D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6D237D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5BCAD615" w14:textId="6330C865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>Cílová hodnota:</w:t>
      </w:r>
      <w:r w:rsidRPr="006D237D">
        <w:rPr>
          <w:rFonts w:ascii="Arial" w:hAnsi="Arial" w:cs="Arial"/>
          <w:sz w:val="22"/>
          <w:szCs w:val="22"/>
        </w:rPr>
        <w:t xml:space="preserve"> </w:t>
      </w:r>
      <w:r w:rsidR="00EB1DA3">
        <w:rPr>
          <w:rFonts w:ascii="Arial" w:hAnsi="Arial" w:cs="Arial"/>
          <w:sz w:val="22"/>
          <w:szCs w:val="22"/>
        </w:rPr>
        <w:t xml:space="preserve">Plánovaný </w:t>
      </w:r>
      <w:r w:rsidR="00EB1DA3" w:rsidRPr="00EB1DA3">
        <w:rPr>
          <w:rFonts w:ascii="Arial" w:hAnsi="Arial" w:cs="Arial"/>
          <w:sz w:val="22"/>
          <w:szCs w:val="22"/>
        </w:rPr>
        <w:t xml:space="preserve">počet obcí, </w:t>
      </w:r>
      <w:r w:rsidRPr="006D237D">
        <w:rPr>
          <w:rFonts w:ascii="Arial" w:hAnsi="Arial" w:cs="Arial"/>
          <w:sz w:val="22"/>
          <w:szCs w:val="22"/>
        </w:rPr>
        <w:t xml:space="preserve">které </w:t>
      </w:r>
      <w:r w:rsidR="008D4454" w:rsidRPr="008D4454">
        <w:rPr>
          <w:rFonts w:ascii="Arial" w:hAnsi="Arial" w:cs="Arial"/>
          <w:sz w:val="22"/>
          <w:szCs w:val="22"/>
        </w:rPr>
        <w:t>budou mít z provozu podpořeného</w:t>
      </w:r>
      <w:r w:rsidR="008D4454">
        <w:rPr>
          <w:rFonts w:ascii="Arial" w:hAnsi="Arial" w:cs="Arial"/>
          <w:sz w:val="22"/>
          <w:szCs w:val="22"/>
        </w:rPr>
        <w:t xml:space="preserve"> i</w:t>
      </w:r>
      <w:r w:rsidR="008D4454" w:rsidRPr="008D4454">
        <w:rPr>
          <w:rFonts w:ascii="Arial" w:hAnsi="Arial" w:cs="Arial"/>
          <w:sz w:val="22"/>
          <w:szCs w:val="22"/>
        </w:rPr>
        <w:t>nteligentního dopravního systému prospěch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6D237D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</w:t>
      </w:r>
      <w:r w:rsidRPr="006D237D">
        <w:rPr>
          <w:rFonts w:ascii="Arial" w:hAnsi="Arial" w:cs="Arial"/>
          <w:b/>
          <w:bCs/>
          <w:sz w:val="22"/>
          <w:szCs w:val="22"/>
        </w:rPr>
        <w:lastRenderedPageBreak/>
        <w:t xml:space="preserve">tak, aby jeho výsledek odpovídal cílové hodnotě a bylo možné ho ověřit. </w:t>
      </w:r>
      <w:r w:rsidRPr="006D237D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EB1DA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F83BBD3" w14:textId="3D196867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6D237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6D237D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EB1DA3" w:rsidRPr="00EB1DA3">
        <w:rPr>
          <w:rFonts w:ascii="Arial" w:hAnsi="Arial" w:cs="Arial"/>
          <w:sz w:val="22"/>
          <w:szCs w:val="22"/>
        </w:rPr>
        <w:t xml:space="preserve">. </w:t>
      </w:r>
      <w:r w:rsidRPr="006D237D">
        <w:rPr>
          <w:rFonts w:ascii="Arial" w:hAnsi="Arial" w:cs="Arial"/>
          <w:sz w:val="22"/>
          <w:szCs w:val="22"/>
        </w:rPr>
        <w:t>Datum se považuje za Rozhodné datum pro naplnění indikátoru a jsou k němu vztahovány další postupy v době udržitelnosti.</w:t>
      </w:r>
    </w:p>
    <w:p w14:paraId="4BC9391C" w14:textId="77777777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 výše uvedeným. Po ukončení realizace projektu již příjemce orientační datum cílové hodnoty neupravuje.</w:t>
      </w:r>
    </w:p>
    <w:p w14:paraId="01A0CE81" w14:textId="3ADF0D9A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>Dosažená hodnota:</w:t>
      </w:r>
      <w:r w:rsidRPr="006D237D">
        <w:rPr>
          <w:rFonts w:ascii="Arial" w:hAnsi="Arial" w:cs="Arial"/>
          <w:sz w:val="22"/>
          <w:szCs w:val="22"/>
        </w:rPr>
        <w:t xml:space="preserve"> Skutečný </w:t>
      </w:r>
      <w:r w:rsidR="00EB1DA3" w:rsidRPr="00EB1DA3">
        <w:rPr>
          <w:rFonts w:ascii="Arial" w:hAnsi="Arial" w:cs="Arial"/>
          <w:sz w:val="22"/>
          <w:szCs w:val="22"/>
        </w:rPr>
        <w:t xml:space="preserve">počet obcí, </w:t>
      </w:r>
      <w:r w:rsidR="00EB1DA3" w:rsidRPr="006D237D">
        <w:rPr>
          <w:rFonts w:ascii="Arial" w:hAnsi="Arial" w:cs="Arial"/>
          <w:sz w:val="22"/>
          <w:szCs w:val="22"/>
        </w:rPr>
        <w:t xml:space="preserve">které </w:t>
      </w:r>
      <w:r w:rsidR="00AD75D3">
        <w:rPr>
          <w:rFonts w:ascii="Arial" w:hAnsi="Arial" w:cs="Arial"/>
          <w:sz w:val="22"/>
          <w:szCs w:val="22"/>
        </w:rPr>
        <w:t xml:space="preserve">mají </w:t>
      </w:r>
      <w:r w:rsidR="00AD75D3" w:rsidRPr="00AD75D3">
        <w:rPr>
          <w:rFonts w:ascii="Arial" w:hAnsi="Arial" w:cs="Arial"/>
          <w:sz w:val="22"/>
          <w:szCs w:val="22"/>
        </w:rPr>
        <w:t>z provozu podpořeného inteligentního dopravního systému prospěch</w:t>
      </w:r>
      <w:r w:rsidRPr="006D237D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EB1DA3" w:rsidRPr="00EB1DA3">
        <w:rPr>
          <w:rFonts w:ascii="Arial" w:hAnsi="Arial" w:cs="Arial"/>
          <w:sz w:val="22"/>
          <w:szCs w:val="22"/>
        </w:rPr>
        <w:t>.</w:t>
      </w:r>
    </w:p>
    <w:p w14:paraId="111ECA7C" w14:textId="519B0DAE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6D237D">
        <w:rPr>
          <w:rFonts w:ascii="Arial" w:hAnsi="Arial" w:cs="Arial"/>
          <w:color w:val="FF0000"/>
          <w:sz w:val="22"/>
          <w:szCs w:val="22"/>
        </w:rPr>
        <w:t xml:space="preserve"> </w:t>
      </w:r>
      <w:r w:rsidRPr="006D237D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654AC38C" w14:textId="77777777" w:rsidR="006D237D" w:rsidRPr="006D237D" w:rsidRDefault="006D237D" w:rsidP="006D237D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D237D" w:rsidRPr="006D237D" w14:paraId="493C1668" w14:textId="77777777" w:rsidTr="00FE13E4">
        <w:trPr>
          <w:trHeight w:val="1793"/>
        </w:trPr>
        <w:tc>
          <w:tcPr>
            <w:tcW w:w="4575" w:type="dxa"/>
          </w:tcPr>
          <w:p w14:paraId="003CC8AA" w14:textId="77777777" w:rsidR="006D237D" w:rsidRPr="00D35D9D" w:rsidRDefault="006D237D" w:rsidP="006D237D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5D9D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6EAC1AE" w14:textId="77777777" w:rsidR="006D237D" w:rsidRPr="00893264" w:rsidRDefault="006D237D" w:rsidP="006D237D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15286806" w14:textId="77777777" w:rsidR="006D237D" w:rsidRPr="00893264" w:rsidRDefault="006D237D" w:rsidP="006D237D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8489D4D" w14:textId="77777777" w:rsidR="00D35D9D" w:rsidRDefault="00D35D9D" w:rsidP="006D237D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5037">
              <w:rPr>
                <w:rFonts w:ascii="Arial" w:hAnsi="Arial" w:cs="Arial"/>
                <w:sz w:val="22"/>
                <w:szCs w:val="22"/>
              </w:rPr>
              <w:t>Akceptační protokol,</w:t>
            </w:r>
            <w:r w:rsidRPr="00D35D9D">
              <w:rPr>
                <w:rFonts w:ascii="Arial" w:hAnsi="Arial" w:cs="Arial"/>
                <w:sz w:val="22"/>
                <w:szCs w:val="22"/>
              </w:rPr>
              <w:t xml:space="preserve"> ze kterého vyplývá uvedení inteligentního dopravního systému do plného provozu</w:t>
            </w:r>
          </w:p>
          <w:p w14:paraId="4A2B6062" w14:textId="091577F5" w:rsidR="006D237D" w:rsidRPr="00893264" w:rsidRDefault="00D35D9D" w:rsidP="006D237D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D35D9D">
              <w:rPr>
                <w:rFonts w:ascii="Arial" w:hAnsi="Arial" w:cs="Arial"/>
                <w:sz w:val="22"/>
                <w:szCs w:val="22"/>
              </w:rPr>
              <w:t>ktuálně platná smlouva o veřejných službách v přepravě cestujících, případně prohlášení o platnosti smlouvy předložené se žádostí o podporu</w:t>
            </w:r>
            <w:r w:rsidRPr="00D35D9D" w:rsidDel="00D35D9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91" w:type="dxa"/>
          </w:tcPr>
          <w:p w14:paraId="7D1D5DE6" w14:textId="77777777" w:rsidR="006D237D" w:rsidRPr="00D35D9D" w:rsidRDefault="006D237D" w:rsidP="006D237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5D9D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D35D9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94F4F1B" w14:textId="77777777" w:rsidR="006D237D" w:rsidRPr="00893264" w:rsidRDefault="006D237D" w:rsidP="006D237D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35D9D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129A6C5E" w14:textId="77777777" w:rsidR="006D237D" w:rsidRPr="00893264" w:rsidRDefault="006D237D" w:rsidP="006D237D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1347FD4" w14:textId="56DEC42A" w:rsidR="006D237D" w:rsidRPr="006D237D" w:rsidRDefault="006D237D" w:rsidP="006D237D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Je nutné doložit </w:t>
      </w:r>
      <w:r w:rsidRPr="00893264">
        <w:rPr>
          <w:rFonts w:ascii="Arial" w:hAnsi="Arial" w:cs="Arial"/>
          <w:sz w:val="22"/>
          <w:szCs w:val="22"/>
        </w:rPr>
        <w:t xml:space="preserve">všechny </w:t>
      </w:r>
      <w:r w:rsidRPr="00423B59">
        <w:rPr>
          <w:rFonts w:ascii="Arial" w:hAnsi="Arial" w:cs="Arial"/>
          <w:sz w:val="22"/>
          <w:szCs w:val="22"/>
        </w:rPr>
        <w:t>uvedené</w:t>
      </w:r>
      <w:r w:rsidRPr="006D237D">
        <w:rPr>
          <w:rFonts w:ascii="Arial" w:hAnsi="Arial" w:cs="Arial"/>
          <w:sz w:val="22"/>
          <w:szCs w:val="22"/>
        </w:rPr>
        <w:t xml:space="preserve">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7618BF01" w14:textId="77777777" w:rsidR="006D237D" w:rsidRPr="006D237D" w:rsidRDefault="006D237D" w:rsidP="006D237D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2E648525" w14:textId="30E25CF6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Není stanoveno žádné toleranční pásmo, pokud není dosažena cílová hodnota, bude postupováno podle Podmínek Rozhodnutí. Překročení stanovené cílové hodnoty není sankcionováno.</w:t>
      </w:r>
    </w:p>
    <w:p w14:paraId="6154B8FA" w14:textId="751F8148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="00EB1DA3" w:rsidRPr="005E4382">
        <w:rPr>
          <w:rFonts w:ascii="Arial" w:hAnsi="Arial" w:cs="Arial"/>
          <w:sz w:val="22"/>
          <w:szCs w:val="22"/>
        </w:rPr>
        <w:t>,</w:t>
      </w:r>
      <w:r w:rsidRPr="006D237D">
        <w:rPr>
          <w:rFonts w:ascii="Arial" w:hAnsi="Arial" w:cs="Arial"/>
          <w:sz w:val="22"/>
          <w:szCs w:val="22"/>
        </w:rPr>
        <w:t xml:space="preserve">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0A49352D" w14:textId="7F22CEDF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dosažená hodnota k Rozhodnému datu nižší než hodnota cílová, bude postupováno </w:t>
      </w:r>
      <w:r w:rsidRPr="006D237D">
        <w:rPr>
          <w:rFonts w:ascii="Arial" w:hAnsi="Arial" w:cs="Arial"/>
          <w:sz w:val="22"/>
          <w:szCs w:val="22"/>
        </w:rPr>
        <w:lastRenderedPageBreak/>
        <w:t>dle Podmínek Rozhodnutí, které stanoví konkrétní výši a typ sankce aplikované při nenaplnění cílové hodnoty indikátoru.</w:t>
      </w:r>
    </w:p>
    <w:p w14:paraId="14460257" w14:textId="22616BFE" w:rsidR="006D237D" w:rsidRPr="00EB1DA3" w:rsidRDefault="006D237D" w:rsidP="00EB1DA3">
      <w:pPr>
        <w:spacing w:after="20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V době udržitelnosti již </w:t>
      </w:r>
      <w:r w:rsidRPr="006D237D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6D237D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Rozhodnutí, které stanoví konkrétní výši a typ sankce aplikované při neudržení cílové hodnoty indikátoru, a to poměrově, vztaženo k délce období udržitelnosti, době neplnění a výši neplnění.</w:t>
      </w:r>
      <w:r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D237D" w:rsidRPr="006D237D" w14:paraId="620542F7" w14:textId="77777777" w:rsidTr="00FE13E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CD49281" w14:textId="77777777" w:rsidR="006D237D" w:rsidRPr="006D237D" w:rsidRDefault="006D237D" w:rsidP="006D237D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D237D" w:rsidRPr="006D237D" w14:paraId="44C6E30B" w14:textId="77777777" w:rsidTr="00FE13E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F157" w14:textId="77777777" w:rsidR="006D237D" w:rsidRPr="006D237D" w:rsidRDefault="006D237D" w:rsidP="006D237D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A138" w14:textId="77777777" w:rsidR="006D237D" w:rsidRPr="006D237D" w:rsidRDefault="006D237D" w:rsidP="006D237D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749 101 - Regiony, které mají nové nebo modernizované digitalizované regionální dopravní systémy</w:t>
            </w:r>
          </w:p>
        </w:tc>
      </w:tr>
      <w:tr w:rsidR="006D237D" w:rsidRPr="006D237D" w14:paraId="6ACEE993" w14:textId="77777777" w:rsidTr="00FE13E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D010706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bookmarkStart w:id="12" w:name="_Toc97720338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  <w:bookmarkEnd w:id="1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B77257B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13" w:name="_Toc97720339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  <w:bookmarkEnd w:id="1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4E5B148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14" w:name="_Toc97720340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  <w:bookmarkEnd w:id="14"/>
          </w:p>
        </w:tc>
      </w:tr>
      <w:tr w:rsidR="006D237D" w:rsidRPr="006D237D" w14:paraId="7BB0C83D" w14:textId="77777777" w:rsidTr="00FE13E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A51D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15" w:name="_Toc97720341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IROP </w:t>
            </w:r>
            <w:bookmarkEnd w:id="15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14FE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regionů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0460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7FEC58B" w14:textId="77777777" w:rsidR="006D237D" w:rsidRPr="006D237D" w:rsidRDefault="006D237D" w:rsidP="006D237D">
      <w:pPr>
        <w:spacing w:before="240"/>
        <w:rPr>
          <w:sz w:val="16"/>
          <w:szCs w:val="16"/>
          <w:highlight w:val="lightGray"/>
        </w:rPr>
      </w:pPr>
    </w:p>
    <w:p w14:paraId="13ED493B" w14:textId="77777777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793C8CE6" w14:textId="13D199E1" w:rsidR="00A17A26" w:rsidRDefault="006D237D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Počet regionů s novými nebo modernizovanými digitalizovanými systémy veřejné dopravy podpořenými v projektech. Pro účely tohoto ukazatele se modernizací rozumí integrace digitalizovaných dopravních systémů, přijetí nových technologií a další významné změny pro digitalizaci systému krajské, mezikrajské nebo celorepublikové veřejné dopravy. Údržba nebo marginální vylepšení jsou vyloučeny.</w:t>
      </w:r>
    </w:p>
    <w:p w14:paraId="6B08F8F2" w14:textId="77777777" w:rsidR="005741D9" w:rsidRDefault="005741D9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1F06D9" w14:textId="31071EFD" w:rsidR="006D237D" w:rsidRPr="006D237D" w:rsidRDefault="006D237D" w:rsidP="006D237D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Regionem se rozumí minimálně kraj, jedinečné uskupení více krajů dohromady nebo celá republika.</w:t>
      </w:r>
      <w:bookmarkStart w:id="16" w:name="_Toc97720346"/>
    </w:p>
    <w:p w14:paraId="6E565EF6" w14:textId="77777777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  <w:bookmarkEnd w:id="16"/>
    </w:p>
    <w:p w14:paraId="2F2A4231" w14:textId="6DB3D257" w:rsidR="007A5CC7" w:rsidRPr="00BF04B3" w:rsidRDefault="00EB1DA3" w:rsidP="00893264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Indikátor j</w:t>
      </w:r>
      <w:r w:rsidRPr="00EB1DA3">
        <w:rPr>
          <w:rFonts w:ascii="Arial" w:hAnsi="Arial" w:cs="Arial"/>
          <w:sz w:val="22"/>
          <w:szCs w:val="22"/>
        </w:rPr>
        <w:t>e</w:t>
      </w:r>
      <w:r w:rsidRPr="006D237D">
        <w:rPr>
          <w:rFonts w:ascii="Arial" w:hAnsi="Arial" w:cs="Arial"/>
          <w:sz w:val="22"/>
          <w:szCs w:val="22"/>
        </w:rPr>
        <w:t xml:space="preserve"> povinný k výběru a naplnění pro všechny projekty výzvy</w:t>
      </w:r>
      <w:r w:rsidRPr="00EB1DA3">
        <w:rPr>
          <w:rFonts w:ascii="Arial" w:hAnsi="Arial" w:cs="Arial"/>
          <w:sz w:val="22"/>
          <w:szCs w:val="22"/>
        </w:rPr>
        <w:t xml:space="preserve">, ve kterých bude </w:t>
      </w:r>
      <w:r w:rsidR="001F7550">
        <w:rPr>
          <w:rFonts w:ascii="Arial" w:hAnsi="Arial" w:cs="Arial"/>
          <w:sz w:val="22"/>
          <w:szCs w:val="22"/>
        </w:rPr>
        <w:t xml:space="preserve">zaveden nebo modernizován inteligentní dopravní </w:t>
      </w:r>
      <w:r w:rsidRPr="00EB1DA3">
        <w:rPr>
          <w:rFonts w:ascii="Arial" w:hAnsi="Arial" w:cs="Arial"/>
          <w:sz w:val="22"/>
          <w:szCs w:val="22"/>
        </w:rPr>
        <w:t>systém</w:t>
      </w:r>
      <w:r w:rsidR="001F7550">
        <w:rPr>
          <w:rFonts w:ascii="Arial" w:hAnsi="Arial" w:cs="Arial"/>
          <w:sz w:val="22"/>
          <w:szCs w:val="22"/>
        </w:rPr>
        <w:t xml:space="preserve">, z jehož provozu bude mít prospěch </w:t>
      </w:r>
      <w:r w:rsidR="00273161">
        <w:rPr>
          <w:rFonts w:ascii="Arial" w:hAnsi="Arial" w:cs="Arial"/>
          <w:sz w:val="22"/>
          <w:szCs w:val="22"/>
        </w:rPr>
        <w:t xml:space="preserve">jeden nebo více regionů, </w:t>
      </w:r>
      <w:r w:rsidR="001F7550">
        <w:rPr>
          <w:rFonts w:ascii="Arial" w:hAnsi="Arial" w:cs="Arial"/>
          <w:sz w:val="22"/>
          <w:szCs w:val="22"/>
        </w:rPr>
        <w:t xml:space="preserve">minimálně </w:t>
      </w:r>
      <w:r w:rsidR="007A5CC7">
        <w:rPr>
          <w:rFonts w:ascii="Arial" w:hAnsi="Arial" w:cs="Arial"/>
          <w:sz w:val="22"/>
          <w:szCs w:val="22"/>
        </w:rPr>
        <w:t>významná část</w:t>
      </w:r>
      <w:r w:rsidR="001F7550">
        <w:rPr>
          <w:rFonts w:ascii="Arial" w:hAnsi="Arial" w:cs="Arial"/>
          <w:sz w:val="22"/>
          <w:szCs w:val="22"/>
        </w:rPr>
        <w:t xml:space="preserve"> území kraje</w:t>
      </w:r>
      <w:r w:rsidR="007A5CC7" w:rsidRPr="007A5CC7">
        <w:t xml:space="preserve"> </w:t>
      </w:r>
      <w:r w:rsidR="007A5CC7" w:rsidRPr="00893264">
        <w:rPr>
          <w:rFonts w:ascii="Arial" w:hAnsi="Arial" w:cs="Arial"/>
          <w:sz w:val="22"/>
          <w:szCs w:val="22"/>
        </w:rPr>
        <w:t>(p</w:t>
      </w:r>
      <w:r w:rsidR="007A5CC7" w:rsidRPr="007A5CC7">
        <w:rPr>
          <w:rFonts w:ascii="Arial" w:hAnsi="Arial" w:cs="Arial"/>
          <w:sz w:val="22"/>
          <w:szCs w:val="22"/>
        </w:rPr>
        <w:t>ro projekty podporující městskou/příměstskou dopravu je relevantní indikátor 704</w:t>
      </w:r>
      <w:r w:rsidR="007A5CC7">
        <w:rPr>
          <w:rFonts w:ascii="Arial" w:hAnsi="Arial" w:cs="Arial"/>
          <w:sz w:val="22"/>
          <w:szCs w:val="22"/>
        </w:rPr>
        <w:t> </w:t>
      </w:r>
      <w:r w:rsidR="007A5CC7" w:rsidRPr="007A5CC7">
        <w:rPr>
          <w:rFonts w:ascii="Arial" w:hAnsi="Arial" w:cs="Arial"/>
          <w:sz w:val="22"/>
          <w:szCs w:val="22"/>
        </w:rPr>
        <w:t>001</w:t>
      </w:r>
      <w:r w:rsidR="007A5CC7">
        <w:rPr>
          <w:rFonts w:ascii="Arial" w:hAnsi="Arial" w:cs="Arial"/>
          <w:sz w:val="22"/>
          <w:szCs w:val="22"/>
        </w:rPr>
        <w:t>)</w:t>
      </w:r>
      <w:r w:rsidR="00BF04B3">
        <w:rPr>
          <w:rFonts w:ascii="Arial" w:hAnsi="Arial" w:cs="Arial"/>
          <w:sz w:val="22"/>
          <w:szCs w:val="22"/>
        </w:rPr>
        <w:t>.</w:t>
      </w:r>
      <w:ins w:id="17" w:author="Heřmánek Jan" w:date="2022-12-07T07:12:00Z">
        <w:r w:rsidR="00BF04B3">
          <w:rPr>
            <w:rFonts w:ascii="Arial" w:hAnsi="Arial" w:cs="Arial"/>
            <w:sz w:val="22"/>
            <w:szCs w:val="22"/>
          </w:rPr>
          <w:t xml:space="preserve"> Indikátory 749 101 a 704 001 </w:t>
        </w:r>
      </w:ins>
      <w:ins w:id="18" w:author="Heřmánek Jan" w:date="2022-12-07T07:15:00Z">
        <w:r w:rsidR="00BF04B3">
          <w:rPr>
            <w:rFonts w:ascii="Arial" w:hAnsi="Arial" w:cs="Arial"/>
            <w:sz w:val="22"/>
            <w:szCs w:val="22"/>
          </w:rPr>
          <w:t>se vzájemně nepřekrývají</w:t>
        </w:r>
      </w:ins>
      <w:ins w:id="19" w:author="Heřmánek Jan" w:date="2022-12-07T07:13:00Z">
        <w:r w:rsidR="00BF04B3">
          <w:rPr>
            <w:rFonts w:ascii="Arial" w:hAnsi="Arial" w:cs="Arial"/>
            <w:sz w:val="22"/>
            <w:szCs w:val="22"/>
          </w:rPr>
          <w:t>,</w:t>
        </w:r>
      </w:ins>
      <w:ins w:id="20" w:author="Heřmánek Jan" w:date="2022-12-07T07:15:00Z">
        <w:r w:rsidR="00BF04B3">
          <w:rPr>
            <w:rFonts w:ascii="Arial" w:hAnsi="Arial" w:cs="Arial"/>
            <w:sz w:val="22"/>
            <w:szCs w:val="22"/>
          </w:rPr>
          <w:t xml:space="preserve"> tudíž</w:t>
        </w:r>
      </w:ins>
      <w:ins w:id="21" w:author="Heřmánek Jan" w:date="2022-12-07T07:13:00Z">
        <w:r w:rsidR="00BF04B3">
          <w:rPr>
            <w:rFonts w:ascii="Arial" w:hAnsi="Arial" w:cs="Arial"/>
            <w:sz w:val="22"/>
            <w:szCs w:val="22"/>
          </w:rPr>
          <w:t xml:space="preserve"> nikdy nemohou být na jedn</w:t>
        </w:r>
      </w:ins>
      <w:ins w:id="22" w:author="Heřmánek Jan" w:date="2022-12-07T07:17:00Z">
        <w:r w:rsidR="006A13F8">
          <w:rPr>
            <w:rFonts w:ascii="Arial" w:hAnsi="Arial" w:cs="Arial"/>
            <w:sz w:val="22"/>
            <w:szCs w:val="22"/>
          </w:rPr>
          <w:t>om</w:t>
        </w:r>
      </w:ins>
      <w:ins w:id="23" w:author="Heřmánek Jan" w:date="2022-12-07T07:13:00Z">
        <w:r w:rsidR="00BF04B3">
          <w:rPr>
            <w:rFonts w:ascii="Arial" w:hAnsi="Arial" w:cs="Arial"/>
            <w:sz w:val="22"/>
            <w:szCs w:val="22"/>
          </w:rPr>
          <w:t xml:space="preserve"> projektu vybrány oba zároveň.</w:t>
        </w:r>
      </w:ins>
      <w:r w:rsidR="00BF04B3">
        <w:rPr>
          <w:rFonts w:ascii="Arial" w:hAnsi="Arial" w:cs="Arial"/>
          <w:sz w:val="22"/>
          <w:szCs w:val="22"/>
        </w:rPr>
        <w:t xml:space="preserve"> </w:t>
      </w:r>
      <w:ins w:id="24" w:author="Heřmánek Jan" w:date="2022-12-07T07:14:00Z">
        <w:r w:rsidR="00BF04B3" w:rsidRPr="00BF04B3">
          <w:rPr>
            <w:rFonts w:ascii="Arial" w:hAnsi="Arial" w:cs="Arial"/>
            <w:b/>
            <w:bCs/>
            <w:sz w:val="22"/>
            <w:szCs w:val="22"/>
          </w:rPr>
          <w:t xml:space="preserve">V případě projektů </w:t>
        </w:r>
      </w:ins>
      <w:ins w:id="25" w:author="Heřmánek Jan" w:date="2022-12-07T07:16:00Z">
        <w:r w:rsidR="00BF04B3">
          <w:rPr>
            <w:rFonts w:ascii="Arial" w:hAnsi="Arial" w:cs="Arial"/>
            <w:b/>
            <w:bCs/>
            <w:sz w:val="22"/>
            <w:szCs w:val="22"/>
          </w:rPr>
          <w:t xml:space="preserve">realizovaných ve výzvě </w:t>
        </w:r>
      </w:ins>
      <w:ins w:id="26" w:author="Heřmánek Jan" w:date="2022-12-07T07:14:00Z">
        <w:r w:rsidR="00BF04B3" w:rsidRPr="00BF04B3">
          <w:rPr>
            <w:rFonts w:ascii="Arial" w:hAnsi="Arial" w:cs="Arial"/>
            <w:b/>
            <w:bCs/>
            <w:sz w:val="22"/>
            <w:szCs w:val="22"/>
          </w:rPr>
          <w:t>ITI je předpokládáno spíše využití indikátoru 704</w:t>
        </w:r>
      </w:ins>
      <w:ins w:id="27" w:author="Heřmánek Jan" w:date="2022-12-07T07:15:00Z">
        <w:r w:rsidR="00BF04B3" w:rsidRPr="00BF04B3">
          <w:rPr>
            <w:rFonts w:ascii="Arial" w:hAnsi="Arial" w:cs="Arial"/>
            <w:b/>
            <w:bCs/>
            <w:sz w:val="22"/>
            <w:szCs w:val="22"/>
          </w:rPr>
          <w:t> </w:t>
        </w:r>
      </w:ins>
      <w:ins w:id="28" w:author="Heřmánek Jan" w:date="2022-12-07T07:14:00Z">
        <w:r w:rsidR="00BF04B3" w:rsidRPr="00BF04B3">
          <w:rPr>
            <w:rFonts w:ascii="Arial" w:hAnsi="Arial" w:cs="Arial"/>
            <w:b/>
            <w:bCs/>
            <w:sz w:val="22"/>
            <w:szCs w:val="22"/>
          </w:rPr>
          <w:t>101</w:t>
        </w:r>
      </w:ins>
      <w:ins w:id="29" w:author="Heřmánek Jan" w:date="2022-12-07T07:15:00Z">
        <w:r w:rsidR="00BF04B3" w:rsidRPr="00BF04B3">
          <w:rPr>
            <w:rFonts w:ascii="Arial" w:hAnsi="Arial" w:cs="Arial"/>
            <w:b/>
            <w:bCs/>
            <w:sz w:val="22"/>
            <w:szCs w:val="22"/>
          </w:rPr>
          <w:t xml:space="preserve">. </w:t>
        </w:r>
      </w:ins>
    </w:p>
    <w:p w14:paraId="7AE98CFB" w14:textId="3E3C7016" w:rsidR="001F7550" w:rsidRDefault="001F7550" w:rsidP="00893264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F7550">
        <w:rPr>
          <w:rFonts w:ascii="Arial" w:hAnsi="Arial" w:cs="Arial"/>
          <w:sz w:val="22"/>
          <w:szCs w:val="22"/>
        </w:rPr>
        <w:t>V případě, že je podán více než jeden projekt na stejn</w:t>
      </w:r>
      <w:r>
        <w:rPr>
          <w:rFonts w:ascii="Arial" w:hAnsi="Arial" w:cs="Arial"/>
          <w:sz w:val="22"/>
          <w:szCs w:val="22"/>
        </w:rPr>
        <w:t>ý</w:t>
      </w:r>
      <w:r w:rsidRPr="001F75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region</w:t>
      </w:r>
      <w:r w:rsidRPr="001F7550">
        <w:rPr>
          <w:rFonts w:ascii="Arial" w:hAnsi="Arial" w:cs="Arial"/>
          <w:sz w:val="22"/>
          <w:szCs w:val="22"/>
        </w:rPr>
        <w:t xml:space="preserve">, bude v každém z nich </w:t>
      </w:r>
      <w:r>
        <w:rPr>
          <w:rFonts w:ascii="Arial" w:hAnsi="Arial" w:cs="Arial"/>
          <w:sz w:val="22"/>
          <w:szCs w:val="22"/>
        </w:rPr>
        <w:t>region</w:t>
      </w:r>
      <w:r w:rsidRPr="001F7550">
        <w:rPr>
          <w:rFonts w:ascii="Arial" w:hAnsi="Arial" w:cs="Arial"/>
          <w:sz w:val="22"/>
          <w:szCs w:val="22"/>
        </w:rPr>
        <w:t xml:space="preserve"> vykázán znovu</w:t>
      </w:r>
      <w:r>
        <w:rPr>
          <w:rFonts w:ascii="Arial" w:hAnsi="Arial" w:cs="Arial"/>
          <w:sz w:val="22"/>
          <w:szCs w:val="22"/>
        </w:rPr>
        <w:t>.</w:t>
      </w:r>
      <w:r w:rsidR="00692DA5">
        <w:rPr>
          <w:rFonts w:ascii="Arial" w:hAnsi="Arial" w:cs="Arial"/>
          <w:sz w:val="22"/>
          <w:szCs w:val="22"/>
        </w:rPr>
        <w:t xml:space="preserve"> Duplicity budou odečteny na úrovni programu.</w:t>
      </w:r>
    </w:p>
    <w:p w14:paraId="47D54309" w14:textId="0A5F0904" w:rsidR="006D237D" w:rsidRPr="006D237D" w:rsidRDefault="006D237D" w:rsidP="00893264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893264">
        <w:rPr>
          <w:rFonts w:ascii="Arial" w:hAnsi="Arial" w:cs="Arial"/>
          <w:sz w:val="22"/>
          <w:szCs w:val="22"/>
        </w:rPr>
        <w:t>(</w:t>
      </w:r>
      <w:r w:rsidRPr="006D237D">
        <w:rPr>
          <w:rFonts w:ascii="Arial" w:hAnsi="Arial" w:cs="Arial"/>
          <w:sz w:val="22"/>
          <w:szCs w:val="22"/>
          <w:u w:val="single"/>
        </w:rPr>
        <w:t>není možné vykázat desetinné číslo</w:t>
      </w:r>
      <w:r w:rsidR="005E4382" w:rsidRPr="00893264">
        <w:rPr>
          <w:rFonts w:ascii="Arial" w:hAnsi="Arial" w:cs="Arial"/>
          <w:sz w:val="22"/>
          <w:szCs w:val="22"/>
        </w:rPr>
        <w:t>).</w:t>
      </w:r>
    </w:p>
    <w:p w14:paraId="179CEEAD" w14:textId="77777777" w:rsidR="006D237D" w:rsidRPr="006D237D" w:rsidRDefault="006D237D" w:rsidP="006D237D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68ADB3C9" w14:textId="109C3AAD" w:rsidR="00EB1DA3" w:rsidRPr="006D237D" w:rsidRDefault="00EB1DA3" w:rsidP="00EB1DA3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6D237D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6AD7162F" w14:textId="26A2891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>Cílová hodnota:</w:t>
      </w:r>
      <w:r w:rsidRPr="006D23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Plánovaný </w:t>
      </w:r>
      <w:r w:rsidRPr="00EB1DA3">
        <w:rPr>
          <w:rFonts w:ascii="Arial" w:hAnsi="Arial" w:cs="Arial"/>
          <w:sz w:val="22"/>
          <w:szCs w:val="22"/>
        </w:rPr>
        <w:t xml:space="preserve">počet </w:t>
      </w:r>
      <w:r w:rsidR="004609D5">
        <w:rPr>
          <w:rFonts w:ascii="Arial" w:hAnsi="Arial" w:cs="Arial"/>
          <w:sz w:val="22"/>
          <w:szCs w:val="22"/>
        </w:rPr>
        <w:t>regionů</w:t>
      </w:r>
      <w:r w:rsidRPr="00EB1DA3">
        <w:rPr>
          <w:rFonts w:ascii="Arial" w:hAnsi="Arial" w:cs="Arial"/>
          <w:sz w:val="22"/>
          <w:szCs w:val="22"/>
        </w:rPr>
        <w:t xml:space="preserve">, </w:t>
      </w:r>
      <w:r w:rsidRPr="006D237D">
        <w:rPr>
          <w:rFonts w:ascii="Arial" w:hAnsi="Arial" w:cs="Arial"/>
          <w:sz w:val="22"/>
          <w:szCs w:val="22"/>
        </w:rPr>
        <w:t xml:space="preserve">které </w:t>
      </w:r>
      <w:r w:rsidR="007E79D5" w:rsidRPr="007E79D5">
        <w:rPr>
          <w:rFonts w:ascii="Arial" w:hAnsi="Arial" w:cs="Arial"/>
          <w:sz w:val="22"/>
          <w:szCs w:val="22"/>
        </w:rPr>
        <w:t>budou mít z provozu podpořeného inteligentního dopravního systému prospěch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6D237D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006D237D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87B060E" w14:textId="7777777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6D237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6D237D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Pr="00EB1DA3">
        <w:rPr>
          <w:rFonts w:ascii="Arial" w:hAnsi="Arial" w:cs="Arial"/>
          <w:sz w:val="22"/>
          <w:szCs w:val="22"/>
        </w:rPr>
        <w:t xml:space="preserve">. </w:t>
      </w:r>
      <w:r w:rsidRPr="006D237D">
        <w:rPr>
          <w:rFonts w:ascii="Arial" w:hAnsi="Arial" w:cs="Arial"/>
          <w:sz w:val="22"/>
          <w:szCs w:val="22"/>
        </w:rPr>
        <w:t>Datum se považuje za Rozhodné datum pro naplnění indikátoru a jsou k němu vztahovány další postupy v době udržitelnosti.</w:t>
      </w:r>
    </w:p>
    <w:p w14:paraId="02A42008" w14:textId="4A01CFDE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lastRenderedPageBreak/>
        <w:t xml:space="preserve">Datum je nutné při případném prodloužení realizace projektu udržovat aktuální, tj. v souladu s výše uvedeným. </w:t>
      </w:r>
    </w:p>
    <w:p w14:paraId="6D6D7752" w14:textId="633928CE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>Dosažená hodnota:</w:t>
      </w:r>
      <w:r w:rsidRPr="006D237D">
        <w:rPr>
          <w:rFonts w:ascii="Arial" w:hAnsi="Arial" w:cs="Arial"/>
          <w:sz w:val="22"/>
          <w:szCs w:val="22"/>
        </w:rPr>
        <w:t xml:space="preserve"> Skutečný </w:t>
      </w:r>
      <w:r w:rsidRPr="00EB1DA3">
        <w:rPr>
          <w:rFonts w:ascii="Arial" w:hAnsi="Arial" w:cs="Arial"/>
          <w:sz w:val="22"/>
          <w:szCs w:val="22"/>
        </w:rPr>
        <w:t xml:space="preserve">počet </w:t>
      </w:r>
      <w:r w:rsidR="004609D5">
        <w:rPr>
          <w:rFonts w:ascii="Arial" w:hAnsi="Arial" w:cs="Arial"/>
          <w:sz w:val="22"/>
          <w:szCs w:val="22"/>
        </w:rPr>
        <w:t>regionů</w:t>
      </w:r>
      <w:r w:rsidRPr="00EB1DA3">
        <w:rPr>
          <w:rFonts w:ascii="Arial" w:hAnsi="Arial" w:cs="Arial"/>
          <w:sz w:val="22"/>
          <w:szCs w:val="22"/>
        </w:rPr>
        <w:t xml:space="preserve">, </w:t>
      </w:r>
      <w:r w:rsidRPr="006D237D">
        <w:rPr>
          <w:rFonts w:ascii="Arial" w:hAnsi="Arial" w:cs="Arial"/>
          <w:sz w:val="22"/>
          <w:szCs w:val="22"/>
        </w:rPr>
        <w:t xml:space="preserve">které </w:t>
      </w:r>
      <w:r w:rsidR="002C1744" w:rsidRPr="002C1744">
        <w:rPr>
          <w:rFonts w:ascii="Arial" w:hAnsi="Arial" w:cs="Arial"/>
          <w:sz w:val="22"/>
          <w:szCs w:val="22"/>
        </w:rPr>
        <w:t>mají z provozu podpořeného inteligentního dopravního systému prospěch</w:t>
      </w:r>
      <w:r w:rsidRPr="006D237D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Pr="00EB1DA3">
        <w:rPr>
          <w:rFonts w:ascii="Arial" w:hAnsi="Arial" w:cs="Arial"/>
          <w:sz w:val="22"/>
          <w:szCs w:val="22"/>
        </w:rPr>
        <w:t>.</w:t>
      </w:r>
    </w:p>
    <w:p w14:paraId="1B876946" w14:textId="7777777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6D237D">
        <w:rPr>
          <w:rFonts w:ascii="Arial" w:hAnsi="Arial" w:cs="Arial"/>
          <w:color w:val="FF0000"/>
          <w:sz w:val="22"/>
          <w:szCs w:val="22"/>
        </w:rPr>
        <w:t xml:space="preserve"> </w:t>
      </w:r>
      <w:r w:rsidRPr="006D237D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4DE5CCD" w14:textId="77777777" w:rsidR="00EB1DA3" w:rsidRPr="006D237D" w:rsidRDefault="00EB1DA3" w:rsidP="00EB1DA3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EB1DA3" w:rsidRPr="006D237D" w14:paraId="0AD1F136" w14:textId="77777777" w:rsidTr="00FE13E4">
        <w:trPr>
          <w:trHeight w:val="1793"/>
        </w:trPr>
        <w:tc>
          <w:tcPr>
            <w:tcW w:w="4575" w:type="dxa"/>
          </w:tcPr>
          <w:p w14:paraId="519AEB0E" w14:textId="77777777" w:rsidR="00EB1DA3" w:rsidRPr="002C1744" w:rsidRDefault="00EB1DA3" w:rsidP="00FE13E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1744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F3855F9" w14:textId="77777777" w:rsidR="00EB1DA3" w:rsidRPr="00893264" w:rsidRDefault="00EB1DA3" w:rsidP="00EB1DA3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66B7E840" w14:textId="77777777" w:rsidR="00EB1DA3" w:rsidRPr="00893264" w:rsidRDefault="00EB1DA3" w:rsidP="00EB1DA3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2A18BC6D" w14:textId="77777777" w:rsidR="002C1744" w:rsidRDefault="002C1744" w:rsidP="002C174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>Akceptační protokol</w:t>
            </w:r>
            <w:r w:rsidRPr="00EF5037">
              <w:rPr>
                <w:rFonts w:ascii="Arial" w:hAnsi="Arial" w:cs="Arial"/>
                <w:sz w:val="22"/>
                <w:szCs w:val="22"/>
              </w:rPr>
              <w:t>,</w:t>
            </w:r>
            <w:r w:rsidRPr="00D35D9D">
              <w:rPr>
                <w:rFonts w:ascii="Arial" w:hAnsi="Arial" w:cs="Arial"/>
                <w:sz w:val="22"/>
                <w:szCs w:val="22"/>
              </w:rPr>
              <w:t xml:space="preserve"> ze kterého vyplývá uvedení inteligentního dopravního systému do plného provozu</w:t>
            </w:r>
          </w:p>
          <w:p w14:paraId="3855D9FC" w14:textId="585D017C" w:rsidR="00EB1DA3" w:rsidRPr="00893264" w:rsidRDefault="002C1744" w:rsidP="002C174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D35D9D">
              <w:rPr>
                <w:rFonts w:ascii="Arial" w:hAnsi="Arial" w:cs="Arial"/>
                <w:sz w:val="22"/>
                <w:szCs w:val="22"/>
              </w:rPr>
              <w:t>ktuálně platná smlouva o veřejných službách v přepravě cestujících, případně prohlášení o platnosti smlouvy předložené se žádostí o podporu</w:t>
            </w:r>
          </w:p>
        </w:tc>
        <w:tc>
          <w:tcPr>
            <w:tcW w:w="4691" w:type="dxa"/>
          </w:tcPr>
          <w:p w14:paraId="50986041" w14:textId="77777777" w:rsidR="00EB1DA3" w:rsidRPr="002C1744" w:rsidRDefault="00EB1DA3" w:rsidP="00FE13E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1744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2C174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1D68B7C" w14:textId="77777777" w:rsidR="00EB1DA3" w:rsidRPr="00893264" w:rsidRDefault="00EB1DA3" w:rsidP="00EB1DA3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C1744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7EB1ECAF" w14:textId="77777777" w:rsidR="00EB1DA3" w:rsidRPr="00893264" w:rsidRDefault="00EB1DA3" w:rsidP="00FE13E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31F4D01" w14:textId="13B56A6B" w:rsidR="00EB1DA3" w:rsidRPr="006D237D" w:rsidRDefault="00EB1DA3" w:rsidP="00EB1DA3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Je nutné doložit </w:t>
      </w:r>
      <w:r w:rsidRPr="00893264">
        <w:rPr>
          <w:rFonts w:ascii="Arial" w:hAnsi="Arial" w:cs="Arial"/>
          <w:sz w:val="22"/>
          <w:szCs w:val="22"/>
        </w:rPr>
        <w:t xml:space="preserve">všechny </w:t>
      </w:r>
      <w:r w:rsidRPr="006D237D">
        <w:rPr>
          <w:rFonts w:ascii="Arial" w:hAnsi="Arial" w:cs="Arial"/>
          <w:sz w:val="22"/>
          <w:szCs w:val="22"/>
        </w:rPr>
        <w:t>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2D9F588" w14:textId="77777777" w:rsidR="00EB1DA3" w:rsidRPr="006D237D" w:rsidRDefault="00EB1DA3" w:rsidP="00EB1DA3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EAD37E7" w14:textId="3AFEA1A5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Není stanoveno žádné toleranční pásmo, pokud není dosažena cílová hodnota, bude postupováno podle Podmínek Rozhodnutí. Překročení stanovené cílové hodnoty není sankcionováno.</w:t>
      </w:r>
    </w:p>
    <w:p w14:paraId="26465610" w14:textId="7777777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5E4382">
        <w:rPr>
          <w:rFonts w:ascii="Arial" w:hAnsi="Arial" w:cs="Arial"/>
          <w:sz w:val="22"/>
          <w:szCs w:val="22"/>
        </w:rPr>
        <w:t>,</w:t>
      </w:r>
      <w:r w:rsidRPr="006D237D">
        <w:rPr>
          <w:rFonts w:ascii="Arial" w:hAnsi="Arial" w:cs="Arial"/>
          <w:sz w:val="22"/>
          <w:szCs w:val="22"/>
        </w:rPr>
        <w:t xml:space="preserve">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73605FAD" w14:textId="7A3E70E2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nižší než hodnota cílová, bude postupováno dle Podmínek Rozhodnutí, které stanoví konkrétní výši a typ sankce aplikované při nenaplnění cílové hodnoty indikátoru.</w:t>
      </w:r>
    </w:p>
    <w:p w14:paraId="23611F53" w14:textId="7351A3A7" w:rsidR="0084772A" w:rsidRPr="0084772A" w:rsidRDefault="00EB1DA3" w:rsidP="00EB1DA3">
      <w:pPr>
        <w:spacing w:after="24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  <w:r w:rsidRPr="006D237D">
        <w:rPr>
          <w:rFonts w:ascii="Arial" w:hAnsi="Arial" w:cs="Arial"/>
          <w:sz w:val="22"/>
          <w:szCs w:val="22"/>
        </w:rPr>
        <w:t xml:space="preserve">V době udržitelnosti již </w:t>
      </w:r>
      <w:r w:rsidRPr="006D237D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6D237D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Rozhodnutí, které stanoví konkrétní výši a typ sankce aplikované při neudržení </w:t>
      </w:r>
      <w:r w:rsidRPr="006D237D">
        <w:rPr>
          <w:rFonts w:ascii="Arial" w:hAnsi="Arial" w:cs="Arial"/>
          <w:sz w:val="22"/>
          <w:szCs w:val="22"/>
        </w:rPr>
        <w:lastRenderedPageBreak/>
        <w:t>cílové hodnoty indikátoru, a to poměrově, vztaženo k délce období udržitelnosti, době neplnění a výši neplnění.</w:t>
      </w:r>
    </w:p>
    <w:sectPr w:rsidR="0084772A" w:rsidRPr="0084772A" w:rsidSect="00B973B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47E2A89" w14:textId="79F173A2" w:rsidR="00FE3BDE" w:rsidRPr="006D237D" w:rsidRDefault="00FE3BDE" w:rsidP="006D237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6D237D">
          <w:rPr>
            <w:rFonts w:ascii="Arial" w:hAnsi="Arial" w:cs="Arial"/>
            <w:sz w:val="20"/>
            <w:szCs w:val="20"/>
          </w:rPr>
          <w:fldChar w:fldCharType="begin"/>
        </w:r>
        <w:r w:rsidRPr="006D237D">
          <w:rPr>
            <w:rFonts w:ascii="Arial" w:hAnsi="Arial" w:cs="Arial"/>
            <w:sz w:val="20"/>
            <w:szCs w:val="20"/>
          </w:rPr>
          <w:instrText>PAGE   \* MERGEFORMAT</w:instrText>
        </w:r>
        <w:r w:rsidRPr="006D237D">
          <w:rPr>
            <w:rFonts w:ascii="Arial" w:hAnsi="Arial" w:cs="Arial"/>
            <w:sz w:val="20"/>
            <w:szCs w:val="20"/>
          </w:rPr>
          <w:fldChar w:fldCharType="separate"/>
        </w:r>
        <w:r w:rsidR="00870B11">
          <w:rPr>
            <w:rFonts w:ascii="Arial" w:hAnsi="Arial" w:cs="Arial"/>
            <w:noProof/>
            <w:sz w:val="20"/>
            <w:szCs w:val="20"/>
          </w:rPr>
          <w:t>4</w:t>
        </w:r>
        <w:r w:rsidRPr="006D237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4632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E79DB97" w14:textId="66390B81" w:rsidR="00B973BA" w:rsidRPr="006D237D" w:rsidRDefault="00B973BA" w:rsidP="00B973BA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6D237D">
          <w:rPr>
            <w:rFonts w:ascii="Arial" w:hAnsi="Arial" w:cs="Arial"/>
            <w:sz w:val="20"/>
            <w:szCs w:val="20"/>
          </w:rPr>
          <w:fldChar w:fldCharType="begin"/>
        </w:r>
        <w:r w:rsidRPr="006D237D">
          <w:rPr>
            <w:rFonts w:ascii="Arial" w:hAnsi="Arial" w:cs="Arial"/>
            <w:sz w:val="20"/>
            <w:szCs w:val="20"/>
          </w:rPr>
          <w:instrText>PAGE   \* MERGEFORMAT</w:instrText>
        </w:r>
        <w:r w:rsidRPr="006D237D">
          <w:rPr>
            <w:rFonts w:ascii="Arial" w:hAnsi="Arial" w:cs="Arial"/>
            <w:sz w:val="20"/>
            <w:szCs w:val="20"/>
          </w:rPr>
          <w:fldChar w:fldCharType="separate"/>
        </w:r>
        <w:r w:rsidR="00870B11">
          <w:rPr>
            <w:rFonts w:ascii="Arial" w:hAnsi="Arial" w:cs="Arial"/>
            <w:noProof/>
            <w:sz w:val="20"/>
            <w:szCs w:val="20"/>
          </w:rPr>
          <w:t>2</w:t>
        </w:r>
        <w:r w:rsidRPr="006D237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84A736E" w14:textId="77777777" w:rsidR="00B973BA" w:rsidRDefault="00B973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2CEEB7AB" w:rsidR="00424C7B" w:rsidRDefault="00424C7B" w:rsidP="00C0286A">
    <w:pPr>
      <w:pStyle w:val="Zhlav"/>
      <w:jc w:val="center"/>
    </w:pPr>
  </w:p>
  <w:p w14:paraId="6DEB9AF5" w14:textId="77777777" w:rsidR="00424C7B" w:rsidRDefault="00424C7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41AB" w14:textId="77777777" w:rsidR="00B973BA" w:rsidRDefault="00B973BA" w:rsidP="008C64CA">
    <w:pPr>
      <w:pStyle w:val="Zhlav"/>
      <w:jc w:val="center"/>
    </w:pPr>
    <w:r>
      <w:rPr>
        <w:noProof/>
      </w:rPr>
      <w:drawing>
        <wp:inline distT="0" distB="0" distL="0" distR="0" wp14:anchorId="0FF727BF" wp14:editId="17BC9013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74A4C"/>
    <w:multiLevelType w:val="hybridMultilevel"/>
    <w:tmpl w:val="EEAA7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444FB7"/>
    <w:multiLevelType w:val="hybridMultilevel"/>
    <w:tmpl w:val="F11C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74557"/>
    <w:multiLevelType w:val="hybridMultilevel"/>
    <w:tmpl w:val="C5DAE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E7A9D"/>
    <w:multiLevelType w:val="hybridMultilevel"/>
    <w:tmpl w:val="5D7E2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0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4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8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9"/>
  </w:num>
  <w:num w:numId="4">
    <w:abstractNumId w:val="36"/>
  </w:num>
  <w:num w:numId="5">
    <w:abstractNumId w:val="8"/>
  </w:num>
  <w:num w:numId="6">
    <w:abstractNumId w:val="31"/>
  </w:num>
  <w:num w:numId="7">
    <w:abstractNumId w:val="10"/>
  </w:num>
  <w:num w:numId="8">
    <w:abstractNumId w:val="11"/>
  </w:num>
  <w:num w:numId="9">
    <w:abstractNumId w:val="22"/>
  </w:num>
  <w:num w:numId="10">
    <w:abstractNumId w:val="5"/>
  </w:num>
  <w:num w:numId="11">
    <w:abstractNumId w:val="37"/>
  </w:num>
  <w:num w:numId="12">
    <w:abstractNumId w:val="28"/>
  </w:num>
  <w:num w:numId="13">
    <w:abstractNumId w:val="10"/>
    <w:lvlOverride w:ilvl="0">
      <w:startOverride w:val="1"/>
    </w:lvlOverride>
  </w:num>
  <w:num w:numId="14">
    <w:abstractNumId w:val="32"/>
  </w:num>
  <w:num w:numId="15">
    <w:abstractNumId w:val="2"/>
  </w:num>
  <w:num w:numId="16">
    <w:abstractNumId w:val="17"/>
  </w:num>
  <w:num w:numId="17">
    <w:abstractNumId w:val="16"/>
  </w:num>
  <w:num w:numId="18">
    <w:abstractNumId w:val="38"/>
  </w:num>
  <w:num w:numId="19">
    <w:abstractNumId w:val="9"/>
  </w:num>
  <w:num w:numId="20">
    <w:abstractNumId w:val="35"/>
  </w:num>
  <w:num w:numId="21">
    <w:abstractNumId w:val="34"/>
  </w:num>
  <w:num w:numId="22">
    <w:abstractNumId w:val="6"/>
  </w:num>
  <w:num w:numId="23">
    <w:abstractNumId w:val="27"/>
  </w:num>
  <w:num w:numId="24">
    <w:abstractNumId w:val="30"/>
  </w:num>
  <w:num w:numId="25">
    <w:abstractNumId w:val="0"/>
  </w:num>
  <w:num w:numId="26">
    <w:abstractNumId w:val="18"/>
  </w:num>
  <w:num w:numId="27">
    <w:abstractNumId w:val="29"/>
  </w:num>
  <w:num w:numId="28">
    <w:abstractNumId w:val="33"/>
  </w:num>
  <w:num w:numId="29">
    <w:abstractNumId w:val="12"/>
  </w:num>
  <w:num w:numId="30">
    <w:abstractNumId w:val="21"/>
  </w:num>
  <w:num w:numId="31">
    <w:abstractNumId w:val="25"/>
  </w:num>
  <w:num w:numId="32">
    <w:abstractNumId w:val="1"/>
  </w:num>
  <w:num w:numId="33">
    <w:abstractNumId w:val="39"/>
  </w:num>
  <w:num w:numId="34">
    <w:abstractNumId w:val="26"/>
  </w:num>
  <w:num w:numId="35">
    <w:abstractNumId w:val="3"/>
  </w:num>
  <w:num w:numId="36">
    <w:abstractNumId w:val="20"/>
  </w:num>
  <w:num w:numId="37">
    <w:abstractNumId w:val="23"/>
  </w:num>
  <w:num w:numId="38">
    <w:abstractNumId w:val="4"/>
  </w:num>
  <w:num w:numId="39">
    <w:abstractNumId w:val="24"/>
  </w:num>
  <w:num w:numId="40">
    <w:abstractNumId w:val="13"/>
  </w:num>
  <w:num w:numId="4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řmánek Jan">
    <w15:presenceInfo w15:providerId="AD" w15:userId="S::jan.hermanek@mmr.cz::c4ff97e4-940e-49dd-a681-a795e298f4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0166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77FDD"/>
    <w:rsid w:val="00082647"/>
    <w:rsid w:val="00083E57"/>
    <w:rsid w:val="00093BFD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086F"/>
    <w:rsid w:val="00141C5B"/>
    <w:rsid w:val="001442A6"/>
    <w:rsid w:val="00145671"/>
    <w:rsid w:val="00146689"/>
    <w:rsid w:val="00151D2B"/>
    <w:rsid w:val="00152E6F"/>
    <w:rsid w:val="00155A3F"/>
    <w:rsid w:val="001563DA"/>
    <w:rsid w:val="00156C34"/>
    <w:rsid w:val="00160A30"/>
    <w:rsid w:val="00163139"/>
    <w:rsid w:val="001707EC"/>
    <w:rsid w:val="00171CE5"/>
    <w:rsid w:val="00174CA1"/>
    <w:rsid w:val="00176D53"/>
    <w:rsid w:val="00176D90"/>
    <w:rsid w:val="00176D92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D6E84"/>
    <w:rsid w:val="001E0FF2"/>
    <w:rsid w:val="001E18AA"/>
    <w:rsid w:val="001E60CB"/>
    <w:rsid w:val="001F1117"/>
    <w:rsid w:val="001F7550"/>
    <w:rsid w:val="00203F9D"/>
    <w:rsid w:val="00204362"/>
    <w:rsid w:val="00204D9A"/>
    <w:rsid w:val="00204E05"/>
    <w:rsid w:val="00213558"/>
    <w:rsid w:val="0021750B"/>
    <w:rsid w:val="00221B02"/>
    <w:rsid w:val="002265AB"/>
    <w:rsid w:val="0022768F"/>
    <w:rsid w:val="00230395"/>
    <w:rsid w:val="00231F50"/>
    <w:rsid w:val="0025243F"/>
    <w:rsid w:val="00255525"/>
    <w:rsid w:val="002674B0"/>
    <w:rsid w:val="00273161"/>
    <w:rsid w:val="002735DC"/>
    <w:rsid w:val="002748BB"/>
    <w:rsid w:val="00274C37"/>
    <w:rsid w:val="0028633C"/>
    <w:rsid w:val="00286C01"/>
    <w:rsid w:val="00291526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44"/>
    <w:rsid w:val="002C177C"/>
    <w:rsid w:val="002C384D"/>
    <w:rsid w:val="002C49BA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0176"/>
    <w:rsid w:val="0034252A"/>
    <w:rsid w:val="00346985"/>
    <w:rsid w:val="00346D17"/>
    <w:rsid w:val="003667B4"/>
    <w:rsid w:val="00371437"/>
    <w:rsid w:val="00373858"/>
    <w:rsid w:val="00374679"/>
    <w:rsid w:val="003802DE"/>
    <w:rsid w:val="00381619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256B"/>
    <w:rsid w:val="004127AA"/>
    <w:rsid w:val="004207DC"/>
    <w:rsid w:val="00423B59"/>
    <w:rsid w:val="00424C7B"/>
    <w:rsid w:val="004379ED"/>
    <w:rsid w:val="00441B57"/>
    <w:rsid w:val="00442137"/>
    <w:rsid w:val="00445051"/>
    <w:rsid w:val="00451C39"/>
    <w:rsid w:val="004544C8"/>
    <w:rsid w:val="00457FE6"/>
    <w:rsid w:val="00460115"/>
    <w:rsid w:val="004609D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F104D"/>
    <w:rsid w:val="004F7E8A"/>
    <w:rsid w:val="00501F82"/>
    <w:rsid w:val="0050415A"/>
    <w:rsid w:val="005211DB"/>
    <w:rsid w:val="00523709"/>
    <w:rsid w:val="00526EDC"/>
    <w:rsid w:val="00530556"/>
    <w:rsid w:val="005359F7"/>
    <w:rsid w:val="00556F14"/>
    <w:rsid w:val="0056072C"/>
    <w:rsid w:val="005608C1"/>
    <w:rsid w:val="005741D9"/>
    <w:rsid w:val="0057432E"/>
    <w:rsid w:val="00585341"/>
    <w:rsid w:val="00591C28"/>
    <w:rsid w:val="00596086"/>
    <w:rsid w:val="005A2BE8"/>
    <w:rsid w:val="005A4D94"/>
    <w:rsid w:val="005A690B"/>
    <w:rsid w:val="005C040E"/>
    <w:rsid w:val="005C23A1"/>
    <w:rsid w:val="005C26C4"/>
    <w:rsid w:val="005C3D0D"/>
    <w:rsid w:val="005C3E75"/>
    <w:rsid w:val="005C533A"/>
    <w:rsid w:val="005E4382"/>
    <w:rsid w:val="005E5868"/>
    <w:rsid w:val="005E698F"/>
    <w:rsid w:val="005E7F63"/>
    <w:rsid w:val="005F42FA"/>
    <w:rsid w:val="005F522C"/>
    <w:rsid w:val="005F5B26"/>
    <w:rsid w:val="0060205B"/>
    <w:rsid w:val="00604375"/>
    <w:rsid w:val="006045C4"/>
    <w:rsid w:val="00606CB4"/>
    <w:rsid w:val="00607146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2DA5"/>
    <w:rsid w:val="0069719B"/>
    <w:rsid w:val="00697433"/>
    <w:rsid w:val="006A13F8"/>
    <w:rsid w:val="006A435A"/>
    <w:rsid w:val="006A4A02"/>
    <w:rsid w:val="006D237D"/>
    <w:rsid w:val="006D69C4"/>
    <w:rsid w:val="006E5616"/>
    <w:rsid w:val="006E5C82"/>
    <w:rsid w:val="006E72F1"/>
    <w:rsid w:val="006F6BC2"/>
    <w:rsid w:val="0070144E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50437"/>
    <w:rsid w:val="00760009"/>
    <w:rsid w:val="0076431E"/>
    <w:rsid w:val="00775FBF"/>
    <w:rsid w:val="0077797D"/>
    <w:rsid w:val="007852CE"/>
    <w:rsid w:val="0078659D"/>
    <w:rsid w:val="007962A7"/>
    <w:rsid w:val="007A3276"/>
    <w:rsid w:val="007A5CC7"/>
    <w:rsid w:val="007A77B8"/>
    <w:rsid w:val="007A7B31"/>
    <w:rsid w:val="007B21DF"/>
    <w:rsid w:val="007B4019"/>
    <w:rsid w:val="007C0AB0"/>
    <w:rsid w:val="007C0ABF"/>
    <w:rsid w:val="007C37ED"/>
    <w:rsid w:val="007D17A7"/>
    <w:rsid w:val="007D5110"/>
    <w:rsid w:val="007D6374"/>
    <w:rsid w:val="007E0B08"/>
    <w:rsid w:val="007E55BB"/>
    <w:rsid w:val="007E79D5"/>
    <w:rsid w:val="007F0494"/>
    <w:rsid w:val="007F7156"/>
    <w:rsid w:val="0080289A"/>
    <w:rsid w:val="0080523B"/>
    <w:rsid w:val="00806474"/>
    <w:rsid w:val="00820E4A"/>
    <w:rsid w:val="00822000"/>
    <w:rsid w:val="00824E66"/>
    <w:rsid w:val="0083164E"/>
    <w:rsid w:val="00833BB4"/>
    <w:rsid w:val="00834215"/>
    <w:rsid w:val="0083531C"/>
    <w:rsid w:val="00844F3C"/>
    <w:rsid w:val="0084772A"/>
    <w:rsid w:val="008479AA"/>
    <w:rsid w:val="00855284"/>
    <w:rsid w:val="0086074A"/>
    <w:rsid w:val="008619E4"/>
    <w:rsid w:val="00863444"/>
    <w:rsid w:val="00864389"/>
    <w:rsid w:val="00870B11"/>
    <w:rsid w:val="00874C5E"/>
    <w:rsid w:val="00876E20"/>
    <w:rsid w:val="00884724"/>
    <w:rsid w:val="00886357"/>
    <w:rsid w:val="00891FE3"/>
    <w:rsid w:val="00893264"/>
    <w:rsid w:val="00895CD7"/>
    <w:rsid w:val="008A2193"/>
    <w:rsid w:val="008A5F96"/>
    <w:rsid w:val="008A6A9C"/>
    <w:rsid w:val="008B10C8"/>
    <w:rsid w:val="008B278F"/>
    <w:rsid w:val="008C0B6C"/>
    <w:rsid w:val="008C28F3"/>
    <w:rsid w:val="008C7931"/>
    <w:rsid w:val="008C7F76"/>
    <w:rsid w:val="008D3E30"/>
    <w:rsid w:val="008D4454"/>
    <w:rsid w:val="008E0493"/>
    <w:rsid w:val="008E260A"/>
    <w:rsid w:val="008E4F0B"/>
    <w:rsid w:val="008E70BA"/>
    <w:rsid w:val="008F041B"/>
    <w:rsid w:val="008F2960"/>
    <w:rsid w:val="00900F86"/>
    <w:rsid w:val="00903894"/>
    <w:rsid w:val="0090511A"/>
    <w:rsid w:val="009148B3"/>
    <w:rsid w:val="00923F0E"/>
    <w:rsid w:val="00932786"/>
    <w:rsid w:val="00932BDA"/>
    <w:rsid w:val="009343D5"/>
    <w:rsid w:val="00934A6E"/>
    <w:rsid w:val="00937D06"/>
    <w:rsid w:val="0094544E"/>
    <w:rsid w:val="00952FC0"/>
    <w:rsid w:val="00956122"/>
    <w:rsid w:val="00956537"/>
    <w:rsid w:val="009640E8"/>
    <w:rsid w:val="00991CCA"/>
    <w:rsid w:val="009931A3"/>
    <w:rsid w:val="009951AD"/>
    <w:rsid w:val="009954D4"/>
    <w:rsid w:val="009A08B2"/>
    <w:rsid w:val="009A4CBD"/>
    <w:rsid w:val="009A761A"/>
    <w:rsid w:val="009B083D"/>
    <w:rsid w:val="009B3D56"/>
    <w:rsid w:val="009B76F9"/>
    <w:rsid w:val="009C02AA"/>
    <w:rsid w:val="009C51B5"/>
    <w:rsid w:val="009D5E0D"/>
    <w:rsid w:val="009D6486"/>
    <w:rsid w:val="009E0B15"/>
    <w:rsid w:val="009E41E7"/>
    <w:rsid w:val="009E4F57"/>
    <w:rsid w:val="00A05632"/>
    <w:rsid w:val="00A06D8D"/>
    <w:rsid w:val="00A16700"/>
    <w:rsid w:val="00A17A26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943DD"/>
    <w:rsid w:val="00AA148C"/>
    <w:rsid w:val="00AA6E68"/>
    <w:rsid w:val="00AA75C4"/>
    <w:rsid w:val="00AB0932"/>
    <w:rsid w:val="00AB1542"/>
    <w:rsid w:val="00AB623E"/>
    <w:rsid w:val="00AC1136"/>
    <w:rsid w:val="00AC4029"/>
    <w:rsid w:val="00AD75D3"/>
    <w:rsid w:val="00AF26C9"/>
    <w:rsid w:val="00AF3D0A"/>
    <w:rsid w:val="00AF3E9B"/>
    <w:rsid w:val="00AF4F51"/>
    <w:rsid w:val="00AF61AF"/>
    <w:rsid w:val="00B0285F"/>
    <w:rsid w:val="00B13099"/>
    <w:rsid w:val="00B15417"/>
    <w:rsid w:val="00B159F5"/>
    <w:rsid w:val="00B2017F"/>
    <w:rsid w:val="00B21BB1"/>
    <w:rsid w:val="00B26393"/>
    <w:rsid w:val="00B32019"/>
    <w:rsid w:val="00B32AB8"/>
    <w:rsid w:val="00B362EB"/>
    <w:rsid w:val="00B37C37"/>
    <w:rsid w:val="00B42FA1"/>
    <w:rsid w:val="00B50E78"/>
    <w:rsid w:val="00B55EB2"/>
    <w:rsid w:val="00B61B03"/>
    <w:rsid w:val="00B66D6A"/>
    <w:rsid w:val="00B7197B"/>
    <w:rsid w:val="00B748BA"/>
    <w:rsid w:val="00B754CE"/>
    <w:rsid w:val="00B8276E"/>
    <w:rsid w:val="00B953E3"/>
    <w:rsid w:val="00B973BA"/>
    <w:rsid w:val="00BA507D"/>
    <w:rsid w:val="00BB4843"/>
    <w:rsid w:val="00BC268B"/>
    <w:rsid w:val="00BC3C7A"/>
    <w:rsid w:val="00BC51C7"/>
    <w:rsid w:val="00BD3346"/>
    <w:rsid w:val="00BD7446"/>
    <w:rsid w:val="00BE79EB"/>
    <w:rsid w:val="00BF04B3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25557"/>
    <w:rsid w:val="00C25E78"/>
    <w:rsid w:val="00C302E0"/>
    <w:rsid w:val="00C3292A"/>
    <w:rsid w:val="00C40990"/>
    <w:rsid w:val="00C410A2"/>
    <w:rsid w:val="00C63D44"/>
    <w:rsid w:val="00C73A59"/>
    <w:rsid w:val="00C80AC5"/>
    <w:rsid w:val="00C81922"/>
    <w:rsid w:val="00C85696"/>
    <w:rsid w:val="00C92BF8"/>
    <w:rsid w:val="00C931A5"/>
    <w:rsid w:val="00C9559F"/>
    <w:rsid w:val="00CA57CB"/>
    <w:rsid w:val="00CB3027"/>
    <w:rsid w:val="00CB33A4"/>
    <w:rsid w:val="00CC196E"/>
    <w:rsid w:val="00CC21DF"/>
    <w:rsid w:val="00CC3446"/>
    <w:rsid w:val="00CC5E9E"/>
    <w:rsid w:val="00CC6DF8"/>
    <w:rsid w:val="00CC731C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35D9D"/>
    <w:rsid w:val="00D44A57"/>
    <w:rsid w:val="00D50D8C"/>
    <w:rsid w:val="00D51CFD"/>
    <w:rsid w:val="00D528AA"/>
    <w:rsid w:val="00D56797"/>
    <w:rsid w:val="00D64A25"/>
    <w:rsid w:val="00D677D5"/>
    <w:rsid w:val="00D73EC3"/>
    <w:rsid w:val="00D77E91"/>
    <w:rsid w:val="00D81522"/>
    <w:rsid w:val="00D85674"/>
    <w:rsid w:val="00D9690D"/>
    <w:rsid w:val="00D96FB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7E7A"/>
    <w:rsid w:val="00DD1486"/>
    <w:rsid w:val="00DD760C"/>
    <w:rsid w:val="00DE2268"/>
    <w:rsid w:val="00DF0A98"/>
    <w:rsid w:val="00DF0CF6"/>
    <w:rsid w:val="00DF20B4"/>
    <w:rsid w:val="00DF31C1"/>
    <w:rsid w:val="00E00972"/>
    <w:rsid w:val="00E058A2"/>
    <w:rsid w:val="00E11701"/>
    <w:rsid w:val="00E17B7C"/>
    <w:rsid w:val="00E17BAA"/>
    <w:rsid w:val="00E20FDB"/>
    <w:rsid w:val="00E22E54"/>
    <w:rsid w:val="00E42C6C"/>
    <w:rsid w:val="00E44DC4"/>
    <w:rsid w:val="00E478A4"/>
    <w:rsid w:val="00E60B8D"/>
    <w:rsid w:val="00E616B5"/>
    <w:rsid w:val="00E65C9F"/>
    <w:rsid w:val="00E71619"/>
    <w:rsid w:val="00E76AB2"/>
    <w:rsid w:val="00E80D3E"/>
    <w:rsid w:val="00E84F81"/>
    <w:rsid w:val="00E86085"/>
    <w:rsid w:val="00E92956"/>
    <w:rsid w:val="00E954B4"/>
    <w:rsid w:val="00E9553F"/>
    <w:rsid w:val="00EA1243"/>
    <w:rsid w:val="00EA31F1"/>
    <w:rsid w:val="00EA6E5D"/>
    <w:rsid w:val="00EB036E"/>
    <w:rsid w:val="00EB0A47"/>
    <w:rsid w:val="00EB0EA0"/>
    <w:rsid w:val="00EB1DA3"/>
    <w:rsid w:val="00EB4303"/>
    <w:rsid w:val="00EC190D"/>
    <w:rsid w:val="00EC1BD9"/>
    <w:rsid w:val="00EC29D7"/>
    <w:rsid w:val="00ED67B5"/>
    <w:rsid w:val="00EF15BE"/>
    <w:rsid w:val="00EF32DE"/>
    <w:rsid w:val="00EF5037"/>
    <w:rsid w:val="00F018D2"/>
    <w:rsid w:val="00F02008"/>
    <w:rsid w:val="00F11638"/>
    <w:rsid w:val="00F11683"/>
    <w:rsid w:val="00F17179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16A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6935F4-C639-4203-B29E-F58E9EC0BB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7</Pages>
  <Words>1606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Heřmánek Jan</cp:lastModifiedBy>
  <cp:revision>55</cp:revision>
  <dcterms:created xsi:type="dcterms:W3CDTF">2022-10-26T05:53:00Z</dcterms:created>
  <dcterms:modified xsi:type="dcterms:W3CDTF">2022-12-07T06:18:00Z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