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EA1529D" w:rsidR="00F23FC9" w:rsidRPr="000F6082" w:rsidRDefault="00F23FC9" w:rsidP="00F23FC9">
      <w:pPr>
        <w:spacing w:before="240"/>
        <w:jc w:val="center"/>
        <w:rPr>
          <w:rFonts w:ascii="Arial" w:hAnsi="Arial" w:cs="Arial"/>
          <w:b/>
          <w:bCs/>
          <w:caps/>
          <w:color w:val="214F87"/>
          <w:sz w:val="44"/>
          <w:szCs w:val="44"/>
        </w:rPr>
      </w:pPr>
      <w:r w:rsidRPr="007E09F8">
        <w:rPr>
          <w:rFonts w:ascii="Arial" w:hAnsi="Arial" w:cs="Arial"/>
          <w:b/>
          <w:bCs/>
          <w:caps/>
          <w:color w:val="214F87"/>
          <w:sz w:val="44"/>
          <w:szCs w:val="44"/>
        </w:rPr>
        <w:t xml:space="preserve">PŘÍLOHA </w:t>
      </w:r>
      <w:r w:rsidR="000F6082" w:rsidRPr="007E09F8">
        <w:rPr>
          <w:rFonts w:ascii="Arial" w:hAnsi="Arial" w:cs="Arial"/>
          <w:b/>
          <w:bCs/>
          <w:caps/>
          <w:color w:val="214F87"/>
          <w:sz w:val="44"/>
          <w:szCs w:val="44"/>
        </w:rPr>
        <w:t>3</w:t>
      </w:r>
      <w:r w:rsidR="007E09F8" w:rsidRPr="007E09F8">
        <w:rPr>
          <w:rFonts w:ascii="Arial" w:hAnsi="Arial" w:cs="Arial"/>
          <w:b/>
          <w:bCs/>
          <w:caps/>
          <w:color w:val="214F87"/>
          <w:sz w:val="44"/>
          <w:szCs w:val="44"/>
        </w:rPr>
        <w:t>C</w:t>
      </w:r>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5A450D2C" w14:textId="23ACA57F" w:rsidR="007E09F8" w:rsidRPr="00C17484" w:rsidRDefault="008A69F2" w:rsidP="008A69F2">
      <w:pPr>
        <w:pStyle w:val="Zkladnodstavec"/>
        <w:spacing w:before="600" w:after="120"/>
        <w:contextualSpacing/>
        <w:jc w:val="center"/>
        <w:rPr>
          <w:rFonts w:ascii="Arial" w:hAnsi="Arial" w:cs="Arial"/>
          <w:caps/>
          <w:color w:val="auto"/>
          <w:sz w:val="36"/>
          <w:szCs w:val="36"/>
        </w:rPr>
      </w:pPr>
      <w:bookmarkStart w:id="5" w:name="_Hlk109829038"/>
      <w:r>
        <w:rPr>
          <w:rFonts w:ascii="Arial" w:hAnsi="Arial" w:cs="Arial"/>
          <w:sz w:val="36"/>
          <w:szCs w:val="36"/>
        </w:rPr>
        <w:t>37</w:t>
      </w:r>
      <w:r w:rsidR="007E09F8" w:rsidRPr="00C17484">
        <w:rPr>
          <w:rFonts w:ascii="Arial" w:hAnsi="Arial" w:cs="Arial"/>
          <w:sz w:val="36"/>
          <w:szCs w:val="36"/>
        </w:rPr>
        <w:t xml:space="preserve">. VÝZVA IROP </w:t>
      </w:r>
      <w:r w:rsidR="007E09F8" w:rsidRPr="00000FE6">
        <w:rPr>
          <w:rFonts w:ascii="Arial" w:hAnsi="Arial" w:cs="Arial"/>
          <w:sz w:val="36"/>
          <w:szCs w:val="36"/>
        </w:rPr>
        <w:t>–</w:t>
      </w:r>
      <w:r w:rsidR="007E09F8">
        <w:rPr>
          <w:rFonts w:ascii="Arial" w:hAnsi="Arial" w:cs="Arial"/>
          <w:sz w:val="36"/>
          <w:szCs w:val="36"/>
        </w:rPr>
        <w:t xml:space="preserve"> ZÁKLADNÍ</w:t>
      </w:r>
      <w:r w:rsidR="007E09F8" w:rsidRPr="00C17484">
        <w:rPr>
          <w:rFonts w:ascii="Arial" w:hAnsi="Arial" w:cs="Arial"/>
          <w:sz w:val="36"/>
          <w:szCs w:val="36"/>
        </w:rPr>
        <w:t xml:space="preserve"> ŠKOLY – SC 4.1 (</w:t>
      </w:r>
      <w:r w:rsidR="007665C3">
        <w:rPr>
          <w:rFonts w:ascii="Arial" w:hAnsi="Arial" w:cs="Arial"/>
          <w:sz w:val="36"/>
          <w:szCs w:val="36"/>
        </w:rPr>
        <w:t>ITI</w:t>
      </w:r>
      <w:r w:rsidR="007E09F8" w:rsidRPr="00C17484">
        <w:rPr>
          <w:rFonts w:ascii="Arial" w:hAnsi="Arial" w:cs="Arial"/>
          <w:sz w:val="36"/>
          <w:szCs w:val="36"/>
        </w:rPr>
        <w:t>)</w:t>
      </w:r>
    </w:p>
    <w:bookmarkEnd w:id="5"/>
    <w:p w14:paraId="05A1B5A0" w14:textId="77777777" w:rsidR="000F6082" w:rsidRDefault="000F6082" w:rsidP="000078E3">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bookmarkStart w:id="6" w:name="_GoBack"/>
      <w:bookmarkEnd w:id="6"/>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007ED5">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w:t>
      </w:r>
      <w:proofErr w:type="gramEnd"/>
      <w:r w:rsidR="00887868" w:rsidRPr="00B02E83">
        <w:rPr>
          <w:rFonts w:ascii="Arial" w:hAnsi="Arial" w:cs="Arial"/>
          <w:sz w:val="22"/>
          <w:szCs w:val="22"/>
        </w:rPr>
        <w:t xml:space="preserv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7"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7"/>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8"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8"/>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9" w:name="_Hlk96944344"/>
            <w:r w:rsidRPr="00BF657C">
              <w:rPr>
                <w:rFonts w:ascii="Arial" w:hAnsi="Arial" w:cs="Arial"/>
                <w:snapToGrid w:val="0"/>
                <w:sz w:val="22"/>
                <w:szCs w:val="22"/>
              </w:rPr>
              <w:t>mezi datem uvedeným v MS2021+ na finančním plánu a dvacet pracovních dní před tímto datem</w:t>
            </w:r>
            <w:bookmarkEnd w:id="9"/>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066391"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66391">
              <w:rPr>
                <w:rFonts w:ascii="Arial" w:hAnsi="Arial" w:cs="Arial"/>
                <w:b/>
                <w:bCs/>
                <w:snapToGrid w:val="0"/>
                <w:sz w:val="22"/>
                <w:szCs w:val="22"/>
              </w:rPr>
              <w:t>Plnění indikátorů</w:t>
            </w:r>
          </w:p>
        </w:tc>
      </w:tr>
      <w:tr w:rsidR="009132E6" w:rsidRPr="00BF657C" w14:paraId="50E37ED5" w14:textId="77777777" w:rsidTr="00223557">
        <w:trPr>
          <w:trHeight w:val="708"/>
        </w:trPr>
        <w:tc>
          <w:tcPr>
            <w:tcW w:w="4533" w:type="dxa"/>
          </w:tcPr>
          <w:p w14:paraId="359D9889" w14:textId="763C6F46" w:rsidR="009132E6" w:rsidRPr="00066391" w:rsidRDefault="009132E6" w:rsidP="0042247B">
            <w:pPr>
              <w:spacing w:before="120" w:after="120" w:line="271" w:lineRule="auto"/>
              <w:ind w:right="-2"/>
              <w:jc w:val="both"/>
              <w:rPr>
                <w:rFonts w:ascii="Arial" w:hAnsi="Arial" w:cs="Arial"/>
                <w:snapToGrid w:val="0"/>
                <w:sz w:val="22"/>
                <w:szCs w:val="22"/>
              </w:rPr>
            </w:pPr>
            <w:r w:rsidRPr="00066391">
              <w:rPr>
                <w:rFonts w:ascii="Arial" w:hAnsi="Arial" w:cs="Arial"/>
                <w:snapToGrid w:val="0"/>
                <w:sz w:val="22"/>
                <w:szCs w:val="22"/>
              </w:rPr>
              <w:t xml:space="preserve">Příjemce je povinen nejpozději </w:t>
            </w:r>
            <w:bookmarkStart w:id="10" w:name="_Hlk97024462"/>
            <w:r w:rsidRPr="00066391">
              <w:rPr>
                <w:rFonts w:ascii="Arial" w:hAnsi="Arial" w:cs="Arial"/>
                <w:snapToGrid w:val="0"/>
                <w:sz w:val="22"/>
                <w:szCs w:val="22"/>
              </w:rPr>
              <w:t xml:space="preserve">při podání závěrečné zprávy o realizaci projektu </w:t>
            </w:r>
            <w:bookmarkEnd w:id="10"/>
            <w:r w:rsidRPr="00066391">
              <w:rPr>
                <w:rFonts w:ascii="Arial" w:hAnsi="Arial" w:cs="Arial"/>
                <w:snapToGrid w:val="0"/>
                <w:sz w:val="22"/>
                <w:szCs w:val="22"/>
              </w:rPr>
              <w:t>prokázat</w:t>
            </w:r>
            <w:r w:rsidR="00223557" w:rsidRPr="00066391">
              <w:rPr>
                <w:rFonts w:ascii="Arial" w:hAnsi="Arial" w:cs="Arial"/>
                <w:snapToGrid w:val="0"/>
                <w:sz w:val="22"/>
                <w:szCs w:val="22"/>
              </w:rPr>
              <w:t>,</w:t>
            </w:r>
            <w:r w:rsidRPr="00066391">
              <w:rPr>
                <w:rFonts w:ascii="Arial" w:hAnsi="Arial" w:cs="Arial"/>
                <w:snapToGrid w:val="0"/>
                <w:sz w:val="22"/>
                <w:szCs w:val="22"/>
              </w:rPr>
              <w:t xml:space="preserve"> že indikátory </w:t>
            </w:r>
            <w:r w:rsidR="00A67B07" w:rsidRPr="00066391">
              <w:rPr>
                <w:rFonts w:ascii="Arial" w:hAnsi="Arial" w:cs="Arial"/>
                <w:i/>
                <w:iCs/>
                <w:snapToGrid w:val="0"/>
                <w:sz w:val="22"/>
                <w:szCs w:val="22"/>
              </w:rPr>
              <w:t xml:space="preserve">I. – </w:t>
            </w:r>
            <w:r w:rsidR="00066391" w:rsidRPr="00066391">
              <w:rPr>
                <w:rFonts w:ascii="Arial" w:hAnsi="Arial" w:cs="Arial"/>
                <w:i/>
                <w:iCs/>
                <w:snapToGrid w:val="0"/>
                <w:sz w:val="22"/>
                <w:szCs w:val="22"/>
              </w:rPr>
              <w:t>VI</w:t>
            </w:r>
            <w:r w:rsidR="00A67B07" w:rsidRPr="00066391">
              <w:rPr>
                <w:rFonts w:ascii="Arial" w:hAnsi="Arial" w:cs="Arial"/>
                <w:snapToGrid w:val="0"/>
                <w:sz w:val="22"/>
                <w:szCs w:val="22"/>
              </w:rPr>
              <w:t xml:space="preserve">. </w:t>
            </w:r>
            <w:r w:rsidRPr="00066391">
              <w:rPr>
                <w:rFonts w:ascii="Arial" w:hAnsi="Arial" w:cs="Arial"/>
                <w:snapToGrid w:val="0"/>
                <w:sz w:val="22"/>
                <w:szCs w:val="22"/>
              </w:rPr>
              <w:t>byly naplněny v termínu</w:t>
            </w:r>
            <w:r w:rsidR="00EC707A" w:rsidRPr="00066391">
              <w:rPr>
                <w:rStyle w:val="Znakapoznpodarou"/>
                <w:rFonts w:ascii="Arial" w:hAnsi="Arial" w:cs="Arial"/>
                <w:snapToGrid w:val="0"/>
                <w:sz w:val="22"/>
                <w:szCs w:val="22"/>
              </w:rPr>
              <w:footnoteReference w:id="11"/>
            </w:r>
            <w:r w:rsidRPr="00066391">
              <w:rPr>
                <w:rFonts w:ascii="Arial" w:hAnsi="Arial" w:cs="Arial"/>
                <w:snapToGrid w:val="0"/>
                <w:sz w:val="22"/>
                <w:szCs w:val="22"/>
              </w:rPr>
              <w:t xml:space="preserve"> a cílové hodnotě uvedené </w:t>
            </w:r>
            <w:r w:rsidR="00F13F4F" w:rsidRPr="00066391">
              <w:rPr>
                <w:rFonts w:ascii="Arial" w:hAnsi="Arial" w:cs="Arial"/>
                <w:snapToGrid w:val="0"/>
                <w:sz w:val="22"/>
                <w:szCs w:val="22"/>
              </w:rPr>
              <w:t>ve Stanovení výdajů</w:t>
            </w:r>
            <w:r w:rsidRPr="00066391">
              <w:rPr>
                <w:rFonts w:ascii="Arial" w:hAnsi="Arial" w:cs="Arial"/>
                <w:snapToGrid w:val="0"/>
                <w:sz w:val="22"/>
                <w:szCs w:val="22"/>
              </w:rPr>
              <w:t xml:space="preserve"> / v MS2021+</w:t>
            </w:r>
            <w:r w:rsidRPr="00066391">
              <w:rPr>
                <w:rStyle w:val="Znakapoznpodarou"/>
                <w:rFonts w:ascii="Arial" w:hAnsi="Arial" w:cs="Arial"/>
                <w:snapToGrid w:val="0"/>
                <w:sz w:val="22"/>
                <w:szCs w:val="22"/>
              </w:rPr>
              <w:footnoteReference w:id="12"/>
            </w:r>
            <w:r w:rsidRPr="00066391">
              <w:rPr>
                <w:rFonts w:ascii="Arial" w:hAnsi="Arial" w:cs="Arial"/>
                <w:snapToGrid w:val="0"/>
                <w:sz w:val="22"/>
                <w:szCs w:val="22"/>
              </w:rPr>
              <w:t xml:space="preserve">. </w:t>
            </w:r>
          </w:p>
          <w:p w14:paraId="79F19E53" w14:textId="64CCD84D" w:rsidR="009132E6" w:rsidRPr="00066391" w:rsidRDefault="009132E6" w:rsidP="0042247B">
            <w:pPr>
              <w:spacing w:before="120" w:after="120" w:line="271" w:lineRule="auto"/>
              <w:ind w:right="-2"/>
              <w:jc w:val="both"/>
              <w:rPr>
                <w:rFonts w:ascii="Arial" w:hAnsi="Arial" w:cs="Arial"/>
                <w:snapToGrid w:val="0"/>
                <w:sz w:val="22"/>
                <w:szCs w:val="22"/>
              </w:rPr>
            </w:pPr>
            <w:r w:rsidRPr="00066391">
              <w:rPr>
                <w:rFonts w:ascii="Arial" w:hAnsi="Arial" w:cs="Arial"/>
                <w:snapToGrid w:val="0"/>
                <w:sz w:val="22"/>
                <w:szCs w:val="22"/>
              </w:rPr>
              <w:t xml:space="preserve">Naplnění </w:t>
            </w:r>
            <w:r w:rsidR="00223557" w:rsidRPr="00066391">
              <w:rPr>
                <w:rFonts w:ascii="Arial" w:hAnsi="Arial" w:cs="Arial"/>
                <w:snapToGrid w:val="0"/>
                <w:sz w:val="22"/>
                <w:szCs w:val="22"/>
              </w:rPr>
              <w:t xml:space="preserve">cílové hodnoty </w:t>
            </w:r>
            <w:r w:rsidRPr="00066391">
              <w:rPr>
                <w:rFonts w:ascii="Arial" w:hAnsi="Arial" w:cs="Arial"/>
                <w:snapToGrid w:val="0"/>
                <w:sz w:val="22"/>
                <w:szCs w:val="22"/>
              </w:rPr>
              <w:t xml:space="preserve">indikátoru </w:t>
            </w:r>
            <w:r w:rsidR="00A67B07" w:rsidRPr="00066391">
              <w:rPr>
                <w:rFonts w:ascii="Arial" w:hAnsi="Arial" w:cs="Arial"/>
                <w:i/>
                <w:iCs/>
                <w:snapToGrid w:val="0"/>
                <w:sz w:val="22"/>
                <w:szCs w:val="22"/>
              </w:rPr>
              <w:t>V</w:t>
            </w:r>
            <w:r w:rsidR="00066391" w:rsidRPr="00066391">
              <w:rPr>
                <w:rFonts w:ascii="Arial" w:hAnsi="Arial" w:cs="Arial"/>
                <w:i/>
                <w:iCs/>
                <w:snapToGrid w:val="0"/>
                <w:sz w:val="22"/>
                <w:szCs w:val="22"/>
              </w:rPr>
              <w:t>II</w:t>
            </w:r>
            <w:r w:rsidRPr="00066391">
              <w:rPr>
                <w:rFonts w:ascii="Arial" w:hAnsi="Arial" w:cs="Arial"/>
                <w:i/>
                <w:iCs/>
                <w:snapToGrid w:val="0"/>
                <w:sz w:val="22"/>
                <w:szCs w:val="22"/>
              </w:rPr>
              <w:t>.</w:t>
            </w:r>
            <w:r w:rsidRPr="00066391">
              <w:rPr>
                <w:rFonts w:ascii="Arial" w:hAnsi="Arial" w:cs="Arial"/>
                <w:snapToGrid w:val="0"/>
                <w:sz w:val="22"/>
                <w:szCs w:val="22"/>
              </w:rPr>
              <w:t xml:space="preserve"> uvedené v MS2021+ je příjemce povinen vykázat při podání první Zprávy o</w:t>
            </w:r>
            <w:r w:rsidR="007518FF" w:rsidRPr="00066391">
              <w:rPr>
                <w:rFonts w:ascii="Arial" w:hAnsi="Arial" w:cs="Arial"/>
                <w:snapToGrid w:val="0"/>
                <w:sz w:val="22"/>
                <w:szCs w:val="22"/>
              </w:rPr>
              <w:t> </w:t>
            </w:r>
            <w:r w:rsidRPr="00066391">
              <w:rPr>
                <w:rFonts w:ascii="Arial" w:hAnsi="Arial" w:cs="Arial"/>
                <w:snapToGrid w:val="0"/>
                <w:sz w:val="22"/>
                <w:szCs w:val="22"/>
              </w:rPr>
              <w:t xml:space="preserve">udržitelnosti projektu. </w:t>
            </w:r>
          </w:p>
          <w:p w14:paraId="4553DF32" w14:textId="77777777" w:rsidR="009132E6" w:rsidRPr="00066391" w:rsidRDefault="009132E6" w:rsidP="0042247B">
            <w:pPr>
              <w:spacing w:before="120" w:after="120" w:line="271" w:lineRule="auto"/>
              <w:ind w:right="-2"/>
              <w:jc w:val="both"/>
              <w:rPr>
                <w:rFonts w:ascii="Arial" w:hAnsi="Arial" w:cs="Arial"/>
                <w:snapToGrid w:val="0"/>
                <w:sz w:val="22"/>
                <w:szCs w:val="22"/>
              </w:rPr>
            </w:pPr>
            <w:r w:rsidRPr="00066391">
              <w:rPr>
                <w:rFonts w:ascii="Arial" w:hAnsi="Arial" w:cs="Arial"/>
                <w:snapToGrid w:val="0"/>
                <w:sz w:val="22"/>
                <w:szCs w:val="22"/>
              </w:rPr>
              <w:t>Indikátory:</w:t>
            </w:r>
          </w:p>
          <w:p w14:paraId="7DA9BCDF" w14:textId="77777777" w:rsidR="00066391" w:rsidRPr="00066391" w:rsidRDefault="00066391" w:rsidP="00066391">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500 002 - Počet podpořených škol či vzdělávacích zařízení</w:t>
            </w:r>
          </w:p>
          <w:p w14:paraId="47943215" w14:textId="77777777" w:rsidR="00471E3D" w:rsidRPr="00E65AD0" w:rsidRDefault="00471E3D" w:rsidP="00471E3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t>509 051 - Počet nových odborných učeben</w:t>
            </w:r>
          </w:p>
          <w:p w14:paraId="19CB2E6D" w14:textId="77777777" w:rsidR="00066391" w:rsidRPr="00066391" w:rsidRDefault="00066391" w:rsidP="00066391">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509 041 - Počet modernizovaných odborných učeben</w:t>
            </w:r>
          </w:p>
          <w:p w14:paraId="22C0B82F" w14:textId="77777777" w:rsidR="00066391" w:rsidRPr="00066391" w:rsidRDefault="00066391" w:rsidP="00066391">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509 021 - Kapacita nových učeben v podpořených vzdělávacích zařízeních</w:t>
            </w:r>
          </w:p>
          <w:p w14:paraId="56669979" w14:textId="77777777" w:rsidR="00066391" w:rsidRPr="00066391" w:rsidRDefault="00066391" w:rsidP="00066391">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509 031 - Kapacita rekonstruovaných či modernizovaných učeben v podpořených vzdělávacích zařízeních</w:t>
            </w:r>
          </w:p>
          <w:p w14:paraId="391A8BDA" w14:textId="77777777" w:rsidR="00066391" w:rsidRPr="00066391" w:rsidRDefault="00066391" w:rsidP="00066391">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323 000 - Snížení konečné spotřeby energie u podpořených subjektů</w:t>
            </w:r>
          </w:p>
          <w:p w14:paraId="4A73FC51" w14:textId="77777777" w:rsidR="00066391" w:rsidRPr="00066391" w:rsidRDefault="00066391" w:rsidP="00066391">
            <w:pPr>
              <w:numPr>
                <w:ilvl w:val="0"/>
                <w:numId w:val="32"/>
              </w:numPr>
              <w:spacing w:before="120" w:after="120" w:line="271" w:lineRule="auto"/>
              <w:ind w:right="-2"/>
              <w:jc w:val="both"/>
              <w:rPr>
                <w:rFonts w:ascii="Arial" w:hAnsi="Arial" w:cs="Arial"/>
                <w:snapToGrid w:val="0"/>
                <w:sz w:val="22"/>
                <w:szCs w:val="22"/>
              </w:rPr>
            </w:pPr>
            <w:r w:rsidRPr="00066391">
              <w:rPr>
                <w:rFonts w:ascii="Arial" w:hAnsi="Arial" w:cs="Arial"/>
                <w:i/>
                <w:iCs/>
                <w:snapToGrid w:val="0"/>
                <w:sz w:val="22"/>
                <w:szCs w:val="22"/>
              </w:rPr>
              <w:t xml:space="preserve">500 501 - Počet uživatelů nových nebo modernizovaných vzdělávacích zařízení za rok </w:t>
            </w:r>
          </w:p>
          <w:p w14:paraId="746ABC43" w14:textId="2D8FD1BB" w:rsidR="009132E6" w:rsidRPr="00066391" w:rsidRDefault="009132E6" w:rsidP="004564BF">
            <w:pPr>
              <w:spacing w:before="120" w:after="120" w:line="271" w:lineRule="auto"/>
              <w:ind w:right="-2"/>
              <w:jc w:val="both"/>
              <w:rPr>
                <w:rFonts w:ascii="Arial" w:hAnsi="Arial" w:cs="Arial"/>
                <w:snapToGrid w:val="0"/>
                <w:sz w:val="22"/>
                <w:szCs w:val="22"/>
              </w:rPr>
            </w:pPr>
            <w:r w:rsidRPr="00066391">
              <w:rPr>
                <w:rFonts w:ascii="Arial" w:hAnsi="Arial" w:cs="Arial"/>
                <w:snapToGrid w:val="0"/>
                <w:sz w:val="22"/>
                <w:szCs w:val="22"/>
              </w:rPr>
              <w:t>Pro příjemce jsou závazné pouze indikátory uvedené v</w:t>
            </w:r>
            <w:r w:rsidR="00670130" w:rsidRPr="00066391">
              <w:rPr>
                <w:rFonts w:ascii="Arial" w:hAnsi="Arial" w:cs="Arial"/>
                <w:snapToGrid w:val="0"/>
                <w:sz w:val="22"/>
                <w:szCs w:val="22"/>
              </w:rPr>
              <w:t>e Stanovení výdajů</w:t>
            </w:r>
            <w:r w:rsidRPr="00066391">
              <w:rPr>
                <w:rFonts w:ascii="Arial" w:hAnsi="Arial" w:cs="Arial"/>
                <w:snapToGrid w:val="0"/>
                <w:sz w:val="22"/>
                <w:szCs w:val="22"/>
              </w:rPr>
              <w:t>.</w:t>
            </w:r>
          </w:p>
        </w:tc>
        <w:tc>
          <w:tcPr>
            <w:tcW w:w="4534" w:type="dxa"/>
          </w:tcPr>
          <w:p w14:paraId="46028426" w14:textId="27A7B4B6" w:rsidR="009132E6" w:rsidRPr="00066391" w:rsidRDefault="00975D6B" w:rsidP="0042247B">
            <w:pPr>
              <w:spacing w:before="120" w:after="120" w:line="271" w:lineRule="auto"/>
              <w:jc w:val="both"/>
              <w:rPr>
                <w:rFonts w:ascii="Arial" w:hAnsi="Arial" w:cs="Arial"/>
                <w:snapToGrid w:val="0"/>
                <w:sz w:val="22"/>
                <w:szCs w:val="22"/>
                <w:lang w:eastAsia="zh-CN" w:bidi="ar"/>
              </w:rPr>
            </w:pPr>
            <w:r w:rsidRPr="00066391">
              <w:rPr>
                <w:rFonts w:ascii="Arial" w:hAnsi="Arial" w:cs="Arial"/>
                <w:snapToGrid w:val="0"/>
                <w:sz w:val="22"/>
                <w:szCs w:val="22"/>
                <w:lang w:eastAsia="zh-CN" w:bidi="ar"/>
              </w:rPr>
              <w:t>Výše f</w:t>
            </w:r>
            <w:r w:rsidR="009132E6" w:rsidRPr="00066391">
              <w:rPr>
                <w:rFonts w:ascii="Arial" w:hAnsi="Arial" w:cs="Arial"/>
                <w:snapToGrid w:val="0"/>
                <w:sz w:val="22"/>
                <w:szCs w:val="22"/>
                <w:lang w:eastAsia="zh-CN" w:bidi="ar"/>
              </w:rPr>
              <w:t>inanční oprav</w:t>
            </w:r>
            <w:r w:rsidRPr="00066391">
              <w:rPr>
                <w:rFonts w:ascii="Arial" w:hAnsi="Arial" w:cs="Arial"/>
                <w:snapToGrid w:val="0"/>
                <w:sz w:val="22"/>
                <w:szCs w:val="22"/>
                <w:lang w:eastAsia="zh-CN" w:bidi="ar"/>
              </w:rPr>
              <w:t xml:space="preserve">y při nenaplnění cílové hodnoty indikátorů </w:t>
            </w:r>
            <w:r w:rsidR="009132E6" w:rsidRPr="00066391">
              <w:rPr>
                <w:rFonts w:ascii="Arial" w:hAnsi="Arial" w:cs="Arial"/>
                <w:snapToGrid w:val="0"/>
                <w:sz w:val="22"/>
                <w:szCs w:val="22"/>
                <w:lang w:eastAsia="zh-CN" w:bidi="ar"/>
              </w:rPr>
              <w:t>bude vyčíslena v rozmezí 0–100 %</w:t>
            </w:r>
            <w:r w:rsidRPr="00066391">
              <w:rPr>
                <w:rFonts w:ascii="Arial" w:hAnsi="Arial" w:cs="Arial"/>
                <w:snapToGrid w:val="0"/>
                <w:sz w:val="22"/>
                <w:szCs w:val="22"/>
                <w:lang w:eastAsia="zh-CN" w:bidi="ar"/>
              </w:rPr>
              <w:t>.</w:t>
            </w:r>
            <w:r w:rsidR="000C678D" w:rsidRPr="00066391">
              <w:rPr>
                <w:rFonts w:ascii="Arial" w:hAnsi="Arial" w:cs="Arial"/>
                <w:snapToGrid w:val="0"/>
                <w:sz w:val="22"/>
                <w:szCs w:val="22"/>
                <w:lang w:eastAsia="zh-CN" w:bidi="ar"/>
              </w:rPr>
              <w:t xml:space="preserve"> </w:t>
            </w:r>
            <w:r w:rsidRPr="00066391">
              <w:rPr>
                <w:rFonts w:ascii="Arial" w:hAnsi="Arial" w:cs="Arial"/>
                <w:snapToGrid w:val="0"/>
                <w:sz w:val="22"/>
                <w:szCs w:val="22"/>
                <w:lang w:eastAsia="zh-CN" w:bidi="ar"/>
              </w:rPr>
              <w:t>K</w:t>
            </w:r>
            <w:r w:rsidR="009132E6" w:rsidRPr="00066391">
              <w:rPr>
                <w:rFonts w:ascii="Arial" w:hAnsi="Arial" w:cs="Arial"/>
                <w:snapToGrid w:val="0"/>
                <w:sz w:val="22"/>
                <w:szCs w:val="22"/>
                <w:lang w:eastAsia="zh-CN" w:bidi="ar"/>
              </w:rPr>
              <w:t xml:space="preserve">onkrétní výše </w:t>
            </w:r>
            <w:r w:rsidRPr="00066391">
              <w:rPr>
                <w:rFonts w:ascii="Arial" w:hAnsi="Arial" w:cs="Arial"/>
                <w:snapToGrid w:val="0"/>
                <w:sz w:val="22"/>
                <w:szCs w:val="22"/>
                <w:lang w:eastAsia="zh-CN" w:bidi="ar"/>
              </w:rPr>
              <w:t>je stanovena podle následujících pravidel</w:t>
            </w:r>
            <w:r w:rsidR="009132E6" w:rsidRPr="00066391">
              <w:rPr>
                <w:rFonts w:ascii="Arial" w:hAnsi="Arial" w:cs="Arial"/>
                <w:snapToGrid w:val="0"/>
                <w:sz w:val="22"/>
                <w:szCs w:val="22"/>
                <w:lang w:eastAsia="zh-CN" w:bidi="ar"/>
              </w:rPr>
              <w:t>:</w:t>
            </w:r>
          </w:p>
          <w:p w14:paraId="69948B08" w14:textId="68D3F1CD" w:rsidR="009132E6" w:rsidRPr="00066391"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066391">
              <w:rPr>
                <w:rFonts w:ascii="Arial" w:hAnsi="Arial" w:cs="Arial"/>
                <w:snapToGrid w:val="0"/>
                <w:sz w:val="22"/>
                <w:szCs w:val="22"/>
                <w:lang w:eastAsia="zh-CN" w:bidi="ar"/>
              </w:rPr>
              <w:t>U</w:t>
            </w:r>
            <w:r w:rsidR="000C678D" w:rsidRPr="00066391">
              <w:rPr>
                <w:rFonts w:ascii="Arial" w:hAnsi="Arial" w:cs="Arial"/>
                <w:snapToGrid w:val="0"/>
                <w:sz w:val="22"/>
                <w:szCs w:val="22"/>
                <w:lang w:eastAsia="zh-CN" w:bidi="ar"/>
              </w:rPr>
              <w:t xml:space="preserve"> </w:t>
            </w:r>
            <w:r w:rsidR="00866C89" w:rsidRPr="00066391">
              <w:rPr>
                <w:rFonts w:ascii="Arial" w:hAnsi="Arial" w:cs="Arial"/>
                <w:snapToGrid w:val="0"/>
                <w:sz w:val="22"/>
                <w:szCs w:val="22"/>
                <w:lang w:eastAsia="zh-CN" w:bidi="ar"/>
              </w:rPr>
              <w:t>indikátorů</w:t>
            </w:r>
            <w:r w:rsidRPr="00066391">
              <w:rPr>
                <w:rFonts w:ascii="Arial" w:hAnsi="Arial" w:cs="Arial"/>
                <w:snapToGrid w:val="0"/>
                <w:sz w:val="22"/>
                <w:szCs w:val="22"/>
                <w:lang w:eastAsia="zh-CN" w:bidi="ar"/>
              </w:rPr>
              <w:t xml:space="preserve"> bez stanoveného tolerančního pásma (indikátory</w:t>
            </w:r>
            <w:r w:rsidR="00866C89" w:rsidRPr="00066391">
              <w:rPr>
                <w:rFonts w:ascii="Arial" w:hAnsi="Arial" w:cs="Arial"/>
                <w:snapToGrid w:val="0"/>
                <w:sz w:val="22"/>
                <w:szCs w:val="22"/>
                <w:lang w:eastAsia="zh-CN" w:bidi="ar"/>
              </w:rPr>
              <w:t xml:space="preserve"> </w:t>
            </w:r>
            <w:r w:rsidR="009132E6" w:rsidRPr="00066391">
              <w:rPr>
                <w:rFonts w:ascii="Arial" w:hAnsi="Arial" w:cs="Arial"/>
                <w:i/>
                <w:iCs/>
                <w:snapToGrid w:val="0"/>
                <w:sz w:val="22"/>
                <w:szCs w:val="22"/>
                <w:lang w:eastAsia="zh-CN" w:bidi="ar"/>
              </w:rPr>
              <w:t>I.</w:t>
            </w:r>
            <w:r w:rsidR="000C678D" w:rsidRPr="00066391">
              <w:rPr>
                <w:rFonts w:ascii="Arial" w:hAnsi="Arial" w:cs="Arial"/>
                <w:snapToGrid w:val="0"/>
                <w:sz w:val="22"/>
                <w:szCs w:val="22"/>
                <w:lang w:eastAsia="zh-CN" w:bidi="ar"/>
              </w:rPr>
              <w:t xml:space="preserve"> a</w:t>
            </w:r>
            <w:r w:rsidR="00066391" w:rsidRPr="00066391">
              <w:rPr>
                <w:rFonts w:ascii="Arial" w:hAnsi="Arial" w:cs="Arial"/>
                <w:snapToGrid w:val="0"/>
                <w:sz w:val="22"/>
                <w:szCs w:val="22"/>
                <w:lang w:eastAsia="zh-CN" w:bidi="ar"/>
              </w:rPr>
              <w:t>ž</w:t>
            </w:r>
            <w:r w:rsidR="000C678D" w:rsidRPr="00066391">
              <w:rPr>
                <w:rFonts w:ascii="Arial" w:hAnsi="Arial" w:cs="Arial"/>
                <w:snapToGrid w:val="0"/>
                <w:sz w:val="22"/>
                <w:szCs w:val="22"/>
                <w:lang w:eastAsia="zh-CN" w:bidi="ar"/>
              </w:rPr>
              <w:t xml:space="preserve"> </w:t>
            </w:r>
            <w:r w:rsidR="00066391" w:rsidRPr="00066391">
              <w:rPr>
                <w:rFonts w:ascii="Arial" w:hAnsi="Arial" w:cs="Arial"/>
                <w:i/>
                <w:iCs/>
                <w:snapToGrid w:val="0"/>
                <w:sz w:val="22"/>
                <w:szCs w:val="22"/>
                <w:lang w:eastAsia="zh-CN" w:bidi="ar"/>
              </w:rPr>
              <w:t>I</w:t>
            </w:r>
            <w:r w:rsidR="000C678D" w:rsidRPr="00066391">
              <w:rPr>
                <w:rFonts w:ascii="Arial" w:hAnsi="Arial" w:cs="Arial"/>
                <w:i/>
                <w:iCs/>
                <w:snapToGrid w:val="0"/>
                <w:sz w:val="22"/>
                <w:szCs w:val="22"/>
                <w:lang w:eastAsia="zh-CN" w:bidi="ar"/>
              </w:rPr>
              <w:t>II</w:t>
            </w:r>
            <w:r w:rsidR="00277403" w:rsidRPr="00066391">
              <w:rPr>
                <w:rFonts w:ascii="Arial" w:hAnsi="Arial" w:cs="Arial"/>
                <w:i/>
                <w:iCs/>
                <w:snapToGrid w:val="0"/>
                <w:sz w:val="22"/>
                <w:szCs w:val="22"/>
                <w:lang w:eastAsia="zh-CN" w:bidi="ar"/>
              </w:rPr>
              <w:t>.</w:t>
            </w:r>
            <w:r w:rsidRPr="00066391">
              <w:rPr>
                <w:rFonts w:ascii="Arial" w:hAnsi="Arial" w:cs="Arial"/>
                <w:snapToGrid w:val="0"/>
                <w:sz w:val="22"/>
                <w:szCs w:val="22"/>
                <w:lang w:eastAsia="zh-CN" w:bidi="ar"/>
              </w:rPr>
              <w:t>) bude stanovena finanční oprava</w:t>
            </w:r>
            <w:r w:rsidR="009132E6" w:rsidRPr="00066391">
              <w:rPr>
                <w:rFonts w:ascii="Arial" w:hAnsi="Arial" w:cs="Arial"/>
                <w:snapToGrid w:val="0"/>
                <w:sz w:val="22"/>
                <w:szCs w:val="22"/>
                <w:lang w:eastAsia="zh-CN" w:bidi="ar"/>
              </w:rPr>
              <w:t xml:space="preserve"> v poměrné výši zohledňující </w:t>
            </w:r>
            <w:r w:rsidRPr="00066391">
              <w:rPr>
                <w:rFonts w:ascii="Arial" w:hAnsi="Arial" w:cs="Arial"/>
                <w:snapToGrid w:val="0"/>
                <w:sz w:val="22"/>
                <w:szCs w:val="22"/>
                <w:lang w:eastAsia="zh-CN" w:bidi="ar"/>
              </w:rPr>
              <w:t>dosaženou hodnotu indikátoru k Rozhodnému datu a </w:t>
            </w:r>
            <w:r w:rsidR="009132E6" w:rsidRPr="00066391">
              <w:rPr>
                <w:rFonts w:ascii="Arial" w:hAnsi="Arial" w:cs="Arial"/>
                <w:snapToGrid w:val="0"/>
                <w:sz w:val="22"/>
                <w:szCs w:val="22"/>
                <w:lang w:eastAsia="zh-CN" w:bidi="ar"/>
              </w:rPr>
              <w:t>cílovou hodnotu indikátoru</w:t>
            </w:r>
            <w:r w:rsidRPr="00066391">
              <w:rPr>
                <w:rFonts w:ascii="Arial" w:hAnsi="Arial" w:cs="Arial"/>
                <w:snapToGrid w:val="0"/>
                <w:sz w:val="22"/>
                <w:szCs w:val="22"/>
                <w:lang w:eastAsia="zh-CN" w:bidi="ar"/>
              </w:rPr>
              <w:t>.</w:t>
            </w:r>
            <w:r w:rsidR="009132E6" w:rsidRPr="00066391">
              <w:rPr>
                <w:rFonts w:ascii="Arial" w:hAnsi="Arial" w:cs="Arial"/>
                <w:snapToGrid w:val="0"/>
                <w:sz w:val="22"/>
                <w:szCs w:val="22"/>
                <w:lang w:eastAsia="zh-CN" w:bidi="ar"/>
              </w:rPr>
              <w:t> </w:t>
            </w:r>
          </w:p>
          <w:p w14:paraId="02A69AF6" w14:textId="504CAD7D" w:rsidR="009132E6" w:rsidRPr="00066391"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066391">
              <w:rPr>
                <w:rFonts w:ascii="Arial" w:hAnsi="Arial" w:cs="Arial"/>
                <w:snapToGrid w:val="0"/>
                <w:sz w:val="22"/>
                <w:szCs w:val="22"/>
                <w:lang w:eastAsia="zh-CN" w:bidi="ar"/>
              </w:rPr>
              <w:t xml:space="preserve">V ostatních případech bude finanční oprava stanovena </w:t>
            </w:r>
            <w:r w:rsidR="009132E6" w:rsidRPr="00066391">
              <w:rPr>
                <w:rFonts w:ascii="Arial" w:hAnsi="Arial" w:cs="Arial"/>
                <w:snapToGrid w:val="0"/>
                <w:sz w:val="22"/>
                <w:szCs w:val="22"/>
                <w:lang w:eastAsia="zh-CN" w:bidi="ar"/>
              </w:rPr>
              <w:t xml:space="preserve">v poměrné výši zohledňující </w:t>
            </w:r>
            <w:r w:rsidRPr="00066391">
              <w:rPr>
                <w:rFonts w:ascii="Arial" w:hAnsi="Arial" w:cs="Arial"/>
                <w:snapToGrid w:val="0"/>
                <w:sz w:val="22"/>
                <w:szCs w:val="22"/>
                <w:lang w:eastAsia="zh-CN" w:bidi="ar"/>
              </w:rPr>
              <w:t>dosaženou hodnotu indikátoru k Rozhodnému datu a </w:t>
            </w:r>
            <w:r w:rsidR="009132E6" w:rsidRPr="00066391">
              <w:rPr>
                <w:rFonts w:ascii="Arial" w:hAnsi="Arial" w:cs="Arial"/>
                <w:snapToGrid w:val="0"/>
                <w:sz w:val="22"/>
                <w:szCs w:val="22"/>
                <w:lang w:eastAsia="zh-CN" w:bidi="ar"/>
              </w:rPr>
              <w:t>minimální hranici tolerančního pásma</w:t>
            </w:r>
            <w:r w:rsidR="00EC707A" w:rsidRPr="00066391">
              <w:rPr>
                <w:rFonts w:ascii="Arial" w:hAnsi="Arial" w:cs="Arial"/>
                <w:snapToGrid w:val="0"/>
                <w:sz w:val="22"/>
                <w:szCs w:val="22"/>
                <w:lang w:eastAsia="zh-CN" w:bidi="ar"/>
              </w:rPr>
              <w:t xml:space="preserve"> indikátoru</w:t>
            </w:r>
            <w:r w:rsidR="009132E6" w:rsidRPr="00066391">
              <w:rPr>
                <w:rFonts w:ascii="Arial" w:hAnsi="Arial" w:cs="Arial"/>
                <w:snapToGrid w:val="0"/>
                <w:sz w:val="22"/>
                <w:szCs w:val="22"/>
                <w:lang w:eastAsia="zh-CN" w:bidi="ar"/>
              </w:rPr>
              <w:t xml:space="preserve"> </w:t>
            </w:r>
            <w:r w:rsidRPr="00066391">
              <w:rPr>
                <w:rFonts w:ascii="Arial" w:hAnsi="Arial" w:cs="Arial"/>
                <w:snapToGrid w:val="0"/>
                <w:sz w:val="22"/>
                <w:szCs w:val="22"/>
                <w:lang w:eastAsia="zh-CN" w:bidi="ar"/>
              </w:rPr>
              <w:t>v případě</w:t>
            </w:r>
            <w:r w:rsidR="009132E6" w:rsidRPr="00066391">
              <w:rPr>
                <w:rFonts w:ascii="Arial" w:hAnsi="Arial" w:cs="Arial"/>
                <w:snapToGrid w:val="0"/>
                <w:sz w:val="22"/>
                <w:szCs w:val="22"/>
                <w:lang w:eastAsia="zh-CN" w:bidi="ar"/>
              </w:rPr>
              <w:t>,</w:t>
            </w:r>
            <w:r w:rsidRPr="00066391">
              <w:rPr>
                <w:rFonts w:ascii="Arial" w:hAnsi="Arial" w:cs="Arial"/>
                <w:snapToGrid w:val="0"/>
                <w:sz w:val="22"/>
                <w:szCs w:val="22"/>
                <w:lang w:eastAsia="zh-CN" w:bidi="ar"/>
              </w:rPr>
              <w:t xml:space="preserve"> kdy nedojde k naplnění cílové hodnoty u indikátoru:</w:t>
            </w:r>
            <w:r w:rsidR="009132E6" w:rsidRPr="00066391">
              <w:rPr>
                <w:rFonts w:ascii="Arial" w:hAnsi="Arial" w:cs="Arial"/>
                <w:snapToGrid w:val="0"/>
                <w:sz w:val="22"/>
                <w:szCs w:val="22"/>
              </w:rPr>
              <w:t xml:space="preserve"> </w:t>
            </w:r>
          </w:p>
          <w:p w14:paraId="7C1EF049" w14:textId="77777777" w:rsidR="00066391" w:rsidRPr="00066391" w:rsidRDefault="00066391" w:rsidP="00066391">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066391">
              <w:rPr>
                <w:rFonts w:ascii="Arial" w:hAnsi="Arial" w:cs="Arial"/>
                <w:i/>
                <w:iCs/>
                <w:snapToGrid w:val="0"/>
                <w:sz w:val="22"/>
                <w:szCs w:val="22"/>
                <w:lang w:eastAsia="zh-CN" w:bidi="ar"/>
              </w:rPr>
              <w:t>IV. a V.</w:t>
            </w:r>
            <w:r w:rsidRPr="00066391">
              <w:rPr>
                <w:rFonts w:ascii="Arial" w:hAnsi="Arial" w:cs="Arial"/>
                <w:snapToGrid w:val="0"/>
                <w:sz w:val="22"/>
                <w:szCs w:val="22"/>
                <w:lang w:eastAsia="zh-CN" w:bidi="ar"/>
              </w:rPr>
              <w:t xml:space="preserve"> na 90 % a více,</w:t>
            </w:r>
          </w:p>
          <w:p w14:paraId="49F5157B" w14:textId="77777777" w:rsidR="00066391" w:rsidRPr="00066391" w:rsidRDefault="00066391" w:rsidP="00066391">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066391">
              <w:rPr>
                <w:rFonts w:ascii="Arial" w:hAnsi="Arial" w:cs="Arial"/>
                <w:i/>
                <w:iCs/>
                <w:snapToGrid w:val="0"/>
                <w:sz w:val="22"/>
                <w:szCs w:val="22"/>
                <w:lang w:eastAsia="zh-CN" w:bidi="ar"/>
              </w:rPr>
              <w:t xml:space="preserve">VI. </w:t>
            </w:r>
            <w:r w:rsidRPr="00066391">
              <w:rPr>
                <w:rFonts w:ascii="Arial" w:hAnsi="Arial" w:cs="Arial"/>
                <w:snapToGrid w:val="0"/>
                <w:sz w:val="22"/>
                <w:szCs w:val="22"/>
                <w:lang w:eastAsia="zh-CN" w:bidi="ar"/>
              </w:rPr>
              <w:t>na 95 % a více z rozdílu mezi výchozí a cílovou hodnotou,</w:t>
            </w:r>
          </w:p>
          <w:p w14:paraId="5A45FE5A" w14:textId="77777777" w:rsidR="00066391" w:rsidRPr="00066391" w:rsidRDefault="00066391" w:rsidP="00066391">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066391">
              <w:rPr>
                <w:rFonts w:ascii="Arial" w:hAnsi="Arial" w:cs="Arial"/>
                <w:i/>
                <w:iCs/>
                <w:snapToGrid w:val="0"/>
                <w:sz w:val="22"/>
                <w:szCs w:val="22"/>
                <w:lang w:eastAsia="zh-CN" w:bidi="ar"/>
              </w:rPr>
              <w:t>VII</w:t>
            </w:r>
            <w:r w:rsidRPr="00066391">
              <w:rPr>
                <w:rFonts w:ascii="Arial" w:eastAsiaTheme="minorEastAsia" w:hAnsi="Arial" w:cs="Arial"/>
                <w:i/>
                <w:iCs/>
                <w:snapToGrid w:val="0"/>
                <w:sz w:val="22"/>
                <w:szCs w:val="22"/>
                <w:lang w:eastAsia="zh-CN" w:bidi="ar"/>
              </w:rPr>
              <w:t xml:space="preserve">. </w:t>
            </w:r>
            <w:r w:rsidRPr="00066391">
              <w:rPr>
                <w:rFonts w:ascii="Arial" w:eastAsiaTheme="minorEastAsia" w:hAnsi="Arial" w:cs="Arial"/>
                <w:snapToGrid w:val="0"/>
                <w:sz w:val="22"/>
                <w:szCs w:val="22"/>
                <w:lang w:eastAsia="zh-CN" w:bidi="ar"/>
              </w:rPr>
              <w:t xml:space="preserve">za období </w:t>
            </w:r>
            <w:r w:rsidRPr="00066391">
              <w:rPr>
                <w:rFonts w:ascii="Arial" w:eastAsiaTheme="minorEastAsia" w:hAnsi="Arial" w:cs="Arial"/>
                <w:sz w:val="22"/>
                <w:szCs w:val="22"/>
              </w:rPr>
              <w:t>prvního roku udržitelnosti</w:t>
            </w:r>
            <w:r w:rsidRPr="00066391">
              <w:rPr>
                <w:rFonts w:ascii="Arial" w:eastAsiaTheme="minorEastAsia" w:hAnsi="Arial" w:cs="Arial"/>
                <w:snapToGrid w:val="0"/>
                <w:sz w:val="22"/>
                <w:szCs w:val="22"/>
                <w:lang w:eastAsia="zh-CN" w:bidi="ar"/>
              </w:rPr>
              <w:t xml:space="preserve"> na 80 % a více.</w:t>
            </w:r>
          </w:p>
          <w:p w14:paraId="408BDE7F" w14:textId="15EABCB9" w:rsidR="009132E6" w:rsidRPr="00066391" w:rsidRDefault="009132E6" w:rsidP="00223557">
            <w:pPr>
              <w:spacing w:before="120" w:after="120" w:line="271" w:lineRule="auto"/>
              <w:jc w:val="both"/>
              <w:rPr>
                <w:rFonts w:ascii="Arial" w:hAnsi="Arial" w:cs="Arial"/>
                <w:sz w:val="22"/>
                <w:szCs w:val="22"/>
              </w:rPr>
            </w:pPr>
            <w:r w:rsidRPr="00066391">
              <w:rPr>
                <w:rFonts w:ascii="Arial" w:hAnsi="Arial" w:cs="Arial"/>
                <w:snapToGrid w:val="0"/>
                <w:sz w:val="22"/>
                <w:szCs w:val="22"/>
              </w:rPr>
              <w:t>Překročení</w:t>
            </w:r>
            <w:r w:rsidR="002816D7" w:rsidRPr="00066391">
              <w:rPr>
                <w:rStyle w:val="Znakapoznpodarou"/>
                <w:rFonts w:ascii="Arial" w:hAnsi="Arial" w:cs="Arial"/>
                <w:snapToGrid w:val="0"/>
                <w:sz w:val="22"/>
                <w:szCs w:val="22"/>
              </w:rPr>
              <w:footnoteReference w:id="13"/>
            </w:r>
            <w:r w:rsidRPr="00066391">
              <w:rPr>
                <w:rFonts w:ascii="Arial" w:hAnsi="Arial" w:cs="Arial"/>
                <w:snapToGrid w:val="0"/>
                <w:sz w:val="22"/>
                <w:szCs w:val="22"/>
              </w:rPr>
              <w:t xml:space="preserve"> cílové hodnoty indikátorů nepodléhá finanční opravě</w:t>
            </w:r>
            <w:r w:rsidR="00933926" w:rsidRPr="00066391">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709F1C9E" w14:textId="77777777" w:rsidR="001D4692" w:rsidRDefault="009132E6" w:rsidP="0042247B">
            <w:pPr>
              <w:spacing w:before="120" w:after="120" w:line="271" w:lineRule="auto"/>
              <w:ind w:right="-2"/>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Doba trvání podmínky a neplnění podmínky je počítána ve dnech.</w:t>
            </w:r>
            <w:r w:rsidR="001D4692">
              <w:rPr>
                <w:rFonts w:ascii="Arial" w:hAnsi="Arial" w:cs="Arial"/>
                <w:snapToGrid w:val="0"/>
                <w:sz w:val="22"/>
                <w:szCs w:val="22"/>
                <w:lang w:eastAsia="zh-CN" w:bidi="ar"/>
              </w:rPr>
              <w:br/>
            </w:r>
          </w:p>
          <w:p w14:paraId="75ACF5D0" w14:textId="77777777" w:rsidR="001D4692" w:rsidRDefault="001D4692" w:rsidP="0042247B">
            <w:pPr>
              <w:spacing w:before="120" w:after="120" w:line="271" w:lineRule="auto"/>
              <w:ind w:right="-2"/>
              <w:jc w:val="both"/>
              <w:rPr>
                <w:rFonts w:ascii="Arial" w:hAnsi="Arial" w:cs="Arial"/>
                <w:snapToGrid w:val="0"/>
                <w:sz w:val="22"/>
                <w:szCs w:val="22"/>
                <w:lang w:eastAsia="zh-CN" w:bidi="ar"/>
              </w:rPr>
            </w:pPr>
          </w:p>
          <w:p w14:paraId="531E1DFE" w14:textId="77777777" w:rsidR="001D4692" w:rsidRDefault="001D4692" w:rsidP="0042247B">
            <w:pPr>
              <w:spacing w:before="120" w:after="120" w:line="271" w:lineRule="auto"/>
              <w:ind w:right="-2"/>
              <w:jc w:val="both"/>
              <w:rPr>
                <w:rFonts w:ascii="Arial" w:hAnsi="Arial" w:cs="Arial"/>
                <w:snapToGrid w:val="0"/>
                <w:sz w:val="22"/>
                <w:szCs w:val="22"/>
                <w:lang w:eastAsia="zh-CN" w:bidi="ar"/>
              </w:rPr>
            </w:pPr>
          </w:p>
          <w:p w14:paraId="730DA733" w14:textId="77777777" w:rsidR="001D4692" w:rsidRDefault="001D4692" w:rsidP="0042247B">
            <w:pPr>
              <w:spacing w:before="120" w:after="120" w:line="271" w:lineRule="auto"/>
              <w:ind w:right="-2"/>
              <w:jc w:val="both"/>
              <w:rPr>
                <w:rFonts w:ascii="Arial" w:hAnsi="Arial" w:cs="Arial"/>
                <w:snapToGrid w:val="0"/>
                <w:sz w:val="22"/>
                <w:szCs w:val="22"/>
                <w:lang w:eastAsia="zh-CN" w:bidi="ar"/>
              </w:rPr>
            </w:pPr>
          </w:p>
          <w:p w14:paraId="652C9AB9" w14:textId="34671E99" w:rsidR="001D4692" w:rsidRPr="001D4692" w:rsidRDefault="001D4692" w:rsidP="0042247B">
            <w:pPr>
              <w:spacing w:before="120" w:after="120" w:line="271" w:lineRule="auto"/>
              <w:ind w:right="-2"/>
              <w:jc w:val="both"/>
              <w:rPr>
                <w:rFonts w:ascii="Arial" w:hAnsi="Arial" w:cs="Arial"/>
                <w:snapToGrid w:val="0"/>
                <w:sz w:val="22"/>
                <w:szCs w:val="22"/>
                <w:lang w:eastAsia="zh-CN" w:bidi="ar"/>
              </w:rPr>
            </w:pP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66391">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22936DC" w14:textId="77777777" w:rsidR="00066391" w:rsidRPr="00066391" w:rsidRDefault="00066391" w:rsidP="00471E3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500 002 - Počet podpořených škol či vzdělávacích zařízení</w:t>
            </w:r>
          </w:p>
          <w:p w14:paraId="0D61E41D" w14:textId="77777777" w:rsidR="00471E3D" w:rsidRPr="00E65AD0" w:rsidRDefault="00471E3D" w:rsidP="00471E3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t>509 051 - Počet nových odborných učeben</w:t>
            </w:r>
          </w:p>
          <w:p w14:paraId="4F147446" w14:textId="77777777" w:rsidR="00066391" w:rsidRPr="00066391" w:rsidRDefault="00066391" w:rsidP="00471E3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509 041 - Počet modernizovaných odborných učeben</w:t>
            </w:r>
          </w:p>
          <w:p w14:paraId="5EBD7739" w14:textId="77777777" w:rsidR="00066391" w:rsidRPr="00066391" w:rsidRDefault="00066391" w:rsidP="00471E3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509 021 - Kapacita nových učeben v podpořených vzdělávacích zařízeních</w:t>
            </w:r>
          </w:p>
          <w:p w14:paraId="25939EB9" w14:textId="77777777" w:rsidR="00066391" w:rsidRPr="00066391" w:rsidRDefault="00066391" w:rsidP="00471E3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509 031 - Kapacita rekonstruovaných či modernizovaných učeben v podpořených vzdělávacích zařízeních</w:t>
            </w:r>
          </w:p>
          <w:p w14:paraId="2B3CF0F5" w14:textId="77777777" w:rsidR="00066391" w:rsidRPr="00066391" w:rsidRDefault="00066391" w:rsidP="00471E3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323 000 - Snížení konečné spotřeby energie u podpořených subjektů</w:t>
            </w:r>
          </w:p>
          <w:p w14:paraId="5BF4A0FF" w14:textId="77777777" w:rsidR="00066391" w:rsidRPr="00066391" w:rsidRDefault="00066391" w:rsidP="00471E3D">
            <w:pPr>
              <w:numPr>
                <w:ilvl w:val="0"/>
                <w:numId w:val="35"/>
              </w:numPr>
              <w:spacing w:before="120" w:after="120" w:line="271" w:lineRule="auto"/>
              <w:ind w:right="-2"/>
              <w:jc w:val="both"/>
              <w:rPr>
                <w:rFonts w:ascii="Arial" w:hAnsi="Arial" w:cs="Arial"/>
                <w:snapToGrid w:val="0"/>
                <w:sz w:val="22"/>
                <w:szCs w:val="22"/>
              </w:rPr>
            </w:pPr>
            <w:r w:rsidRPr="00066391">
              <w:rPr>
                <w:rFonts w:ascii="Arial" w:hAnsi="Arial" w:cs="Arial"/>
                <w:i/>
                <w:iCs/>
                <w:snapToGrid w:val="0"/>
                <w:sz w:val="22"/>
                <w:szCs w:val="22"/>
              </w:rPr>
              <w:t xml:space="preserve">500 501 - Počet uživatelů nových nebo modernizovaných vzdělávacích zařízení za rok </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w:t>
            </w:r>
            <w:r w:rsidRPr="00066391">
              <w:rPr>
                <w:rFonts w:ascii="Arial" w:hAnsi="Arial" w:cs="Arial"/>
                <w:snapToGrid w:val="0"/>
                <w:sz w:val="22"/>
                <w:szCs w:val="22"/>
              </w:rPr>
              <w:t>jsou závazné pouze indikátory uvedené v</w:t>
            </w:r>
            <w:r w:rsidR="00670130" w:rsidRPr="00066391">
              <w:rPr>
                <w:rFonts w:ascii="Arial" w:hAnsi="Arial" w:cs="Arial"/>
                <w:snapToGrid w:val="0"/>
                <w:sz w:val="22"/>
                <w:szCs w:val="22"/>
              </w:rPr>
              <w:t>e Stanovení výdajů</w:t>
            </w:r>
            <w:r w:rsidRPr="00066391">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2773F661" w:rsidR="009132E6" w:rsidRPr="00351B3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066391">
              <w:rPr>
                <w:rFonts w:ascii="Arial" w:hAnsi="Arial" w:cs="Arial"/>
                <w:snapToGrid w:val="0"/>
                <w:sz w:val="22"/>
                <w:szCs w:val="22"/>
                <w:lang w:eastAsia="zh-CN" w:bidi="ar"/>
              </w:rPr>
              <w:t xml:space="preserve"> (vyjma indikátoru </w:t>
            </w:r>
            <w:r w:rsidR="00066391" w:rsidRPr="00066391">
              <w:rPr>
                <w:rFonts w:ascii="Arial" w:hAnsi="Arial" w:cs="Arial"/>
                <w:i/>
                <w:iCs/>
                <w:snapToGrid w:val="0"/>
                <w:sz w:val="22"/>
                <w:szCs w:val="22"/>
                <w:lang w:eastAsia="zh-CN" w:bidi="ar"/>
              </w:rPr>
              <w:t>VII.</w:t>
            </w:r>
            <w:r w:rsidR="00066391">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066391">
              <w:rPr>
                <w:rFonts w:ascii="Arial" w:hAnsi="Arial" w:cs="Arial"/>
                <w:snapToGrid w:val="0"/>
                <w:sz w:val="22"/>
                <w:szCs w:val="22"/>
                <w:lang w:eastAsia="zh-CN" w:bidi="ar"/>
              </w:rPr>
              <w:t>stanoveného tolerančního pásma (indikátor</w:t>
            </w:r>
            <w:r w:rsidR="00351B32" w:rsidRPr="00066391">
              <w:rPr>
                <w:rFonts w:ascii="Arial" w:hAnsi="Arial" w:cs="Arial"/>
                <w:snapToGrid w:val="0"/>
                <w:sz w:val="22"/>
                <w:szCs w:val="22"/>
                <w:lang w:eastAsia="zh-CN" w:bidi="ar"/>
              </w:rPr>
              <w:t xml:space="preserve"> </w:t>
            </w:r>
            <w:r w:rsidR="009132E6" w:rsidRPr="00066391">
              <w:rPr>
                <w:rFonts w:ascii="Arial" w:hAnsi="Arial" w:cs="Arial"/>
                <w:i/>
                <w:iCs/>
                <w:snapToGrid w:val="0"/>
                <w:sz w:val="22"/>
                <w:szCs w:val="22"/>
                <w:lang w:eastAsia="zh-CN" w:bidi="ar"/>
              </w:rPr>
              <w:t>I.</w:t>
            </w:r>
            <w:r w:rsidR="00351B32" w:rsidRPr="00066391">
              <w:rPr>
                <w:rFonts w:ascii="Arial" w:hAnsi="Arial" w:cs="Arial"/>
                <w:snapToGrid w:val="0"/>
                <w:sz w:val="22"/>
                <w:szCs w:val="22"/>
                <w:lang w:eastAsia="zh-CN" w:bidi="ar"/>
              </w:rPr>
              <w:t xml:space="preserve"> a</w:t>
            </w:r>
            <w:r w:rsidR="00066391" w:rsidRPr="00066391">
              <w:rPr>
                <w:rFonts w:ascii="Arial" w:hAnsi="Arial" w:cs="Arial"/>
                <w:snapToGrid w:val="0"/>
                <w:sz w:val="22"/>
                <w:szCs w:val="22"/>
                <w:lang w:eastAsia="zh-CN" w:bidi="ar"/>
              </w:rPr>
              <w:t>ž</w:t>
            </w:r>
            <w:r w:rsidR="00351B32" w:rsidRPr="00066391">
              <w:rPr>
                <w:rFonts w:ascii="Arial" w:hAnsi="Arial" w:cs="Arial"/>
                <w:snapToGrid w:val="0"/>
                <w:sz w:val="22"/>
                <w:szCs w:val="22"/>
                <w:lang w:eastAsia="zh-CN" w:bidi="ar"/>
              </w:rPr>
              <w:t xml:space="preserve"> </w:t>
            </w:r>
            <w:r w:rsidR="00351B32" w:rsidRPr="00066391">
              <w:rPr>
                <w:rFonts w:ascii="Arial" w:hAnsi="Arial" w:cs="Arial"/>
                <w:i/>
                <w:iCs/>
                <w:snapToGrid w:val="0"/>
                <w:sz w:val="22"/>
                <w:szCs w:val="22"/>
                <w:lang w:eastAsia="zh-CN" w:bidi="ar"/>
              </w:rPr>
              <w:t>II</w:t>
            </w:r>
            <w:r w:rsidR="00066391" w:rsidRPr="00066391">
              <w:rPr>
                <w:rFonts w:ascii="Arial" w:hAnsi="Arial" w:cs="Arial"/>
                <w:i/>
                <w:iCs/>
                <w:snapToGrid w:val="0"/>
                <w:sz w:val="22"/>
                <w:szCs w:val="22"/>
                <w:lang w:eastAsia="zh-CN" w:bidi="ar"/>
              </w:rPr>
              <w:t>I</w:t>
            </w:r>
            <w:r w:rsidR="00351B32" w:rsidRPr="00066391">
              <w:rPr>
                <w:rFonts w:ascii="Arial" w:hAnsi="Arial" w:cs="Arial"/>
                <w:i/>
                <w:iCs/>
                <w:snapToGrid w:val="0"/>
                <w:sz w:val="22"/>
                <w:szCs w:val="22"/>
                <w:lang w:eastAsia="zh-CN" w:bidi="ar"/>
              </w:rPr>
              <w:t>.</w:t>
            </w:r>
            <w:r w:rsidRPr="00066391">
              <w:rPr>
                <w:rFonts w:ascii="Arial" w:hAnsi="Arial" w:cs="Arial"/>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u a </w:t>
            </w:r>
            <w:r w:rsidR="007518FF">
              <w:rPr>
                <w:rFonts w:ascii="Arial" w:hAnsi="Arial" w:cs="Arial"/>
                <w:snapToGrid w:val="0"/>
                <w:sz w:val="22"/>
                <w:szCs w:val="22"/>
                <w:lang w:eastAsia="zh-CN" w:bidi="ar"/>
              </w:rPr>
              <w:t>dosaženou</w:t>
            </w:r>
            <w:r w:rsidR="007518FF"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w:t>
            </w:r>
            <w:r>
              <w:rPr>
                <w:rFonts w:ascii="Arial" w:hAnsi="Arial" w:cs="Arial"/>
                <w:snapToGrid w:val="0"/>
                <w:sz w:val="22"/>
                <w:szCs w:val="22"/>
                <w:lang w:eastAsia="zh-CN" w:bidi="ar"/>
              </w:rPr>
              <w:t>u k Rozhodnému datu.</w:t>
            </w:r>
          </w:p>
          <w:p w14:paraId="55C40FDA" w14:textId="2CF46CAB" w:rsidR="009132E6" w:rsidRPr="004E6443"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 xml:space="preserve">u a </w:t>
            </w:r>
            <w:r w:rsidR="009132E6" w:rsidRPr="00351B32">
              <w:rPr>
                <w:rFonts w:ascii="Arial" w:hAnsi="Arial" w:cs="Arial"/>
                <w:snapToGrid w:val="0"/>
                <w:sz w:val="22"/>
                <w:szCs w:val="22"/>
                <w:lang w:eastAsia="zh-CN" w:bidi="ar"/>
              </w:rPr>
              <w:t>minimální hranic</w:t>
            </w:r>
            <w:r>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Pr>
                <w:rFonts w:ascii="Arial" w:hAnsi="Arial" w:cs="Arial"/>
                <w:snapToGrid w:val="0"/>
                <w:sz w:val="22"/>
                <w:szCs w:val="22"/>
                <w:lang w:eastAsia="zh-CN" w:bidi="ar"/>
              </w:rPr>
              <w:t>indikátoru v případ</w:t>
            </w:r>
            <w:r w:rsidR="00F24468">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237AD6D8" w14:textId="77777777" w:rsidR="00066391" w:rsidRDefault="00066391" w:rsidP="00066391">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A76">
              <w:rPr>
                <w:rFonts w:ascii="Arial" w:hAnsi="Arial" w:cs="Arial"/>
                <w:i/>
                <w:iCs/>
                <w:snapToGrid w:val="0"/>
                <w:sz w:val="22"/>
                <w:szCs w:val="22"/>
                <w:lang w:eastAsia="zh-CN" w:bidi="ar"/>
              </w:rPr>
              <w:t xml:space="preserve">IV. </w:t>
            </w:r>
            <w:r w:rsidRPr="00E77A76">
              <w:rPr>
                <w:rFonts w:ascii="Arial" w:hAnsi="Arial" w:cs="Arial"/>
                <w:snapToGrid w:val="0"/>
                <w:sz w:val="22"/>
                <w:szCs w:val="22"/>
                <w:lang w:eastAsia="zh-CN" w:bidi="ar"/>
              </w:rPr>
              <w:t xml:space="preserve">a </w:t>
            </w:r>
            <w:r w:rsidRPr="00E77A76">
              <w:rPr>
                <w:rFonts w:ascii="Arial" w:hAnsi="Arial" w:cs="Arial"/>
                <w:i/>
                <w:iCs/>
                <w:snapToGrid w:val="0"/>
                <w:sz w:val="22"/>
                <w:szCs w:val="22"/>
                <w:lang w:eastAsia="zh-CN" w:bidi="ar"/>
              </w:rPr>
              <w:t>V</w:t>
            </w:r>
            <w:r w:rsidRPr="00E77A76">
              <w:rPr>
                <w:rFonts w:ascii="Arial" w:hAnsi="Arial" w:cs="Arial"/>
                <w:snapToGrid w:val="0"/>
                <w:sz w:val="22"/>
                <w:szCs w:val="22"/>
                <w:lang w:eastAsia="zh-CN" w:bidi="ar"/>
              </w:rPr>
              <w:t>. na 90</w:t>
            </w:r>
            <w:r>
              <w:rPr>
                <w:rFonts w:ascii="Arial" w:hAnsi="Arial" w:cs="Arial"/>
                <w:snapToGrid w:val="0"/>
                <w:sz w:val="22"/>
                <w:szCs w:val="22"/>
                <w:lang w:eastAsia="zh-CN" w:bidi="ar"/>
              </w:rPr>
              <w:t xml:space="preserve"> </w:t>
            </w:r>
            <w:r w:rsidRPr="00E77A76">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cílové hodnoty </w:t>
            </w:r>
            <w:r w:rsidRPr="00E77A76">
              <w:rPr>
                <w:rFonts w:ascii="Arial" w:hAnsi="Arial" w:cs="Arial"/>
                <w:snapToGrid w:val="0"/>
                <w:sz w:val="22"/>
                <w:szCs w:val="22"/>
                <w:lang w:eastAsia="zh-CN" w:bidi="ar"/>
              </w:rPr>
              <w:t>a více,</w:t>
            </w:r>
          </w:p>
          <w:p w14:paraId="3A90F410" w14:textId="77777777" w:rsidR="00066391" w:rsidRPr="00E77A76" w:rsidRDefault="00066391" w:rsidP="00066391">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A76">
              <w:rPr>
                <w:rFonts w:ascii="Arial" w:hAnsi="Arial" w:cs="Arial"/>
                <w:i/>
                <w:iCs/>
                <w:snapToGrid w:val="0"/>
                <w:sz w:val="22"/>
                <w:szCs w:val="22"/>
                <w:lang w:eastAsia="zh-CN" w:bidi="ar"/>
              </w:rPr>
              <w:t xml:space="preserve">VI. </w:t>
            </w:r>
            <w:r w:rsidRPr="00E77A76">
              <w:rPr>
                <w:rFonts w:ascii="Arial" w:hAnsi="Arial" w:cs="Arial"/>
                <w:snapToGrid w:val="0"/>
                <w:sz w:val="22"/>
                <w:szCs w:val="22"/>
                <w:lang w:eastAsia="zh-CN" w:bidi="ar"/>
              </w:rPr>
              <w:t>na 95 % a více z rozdílu mezi výchozí a cílovou hodnotou,</w:t>
            </w:r>
          </w:p>
          <w:p w14:paraId="65EFCA40" w14:textId="77777777" w:rsidR="00066391" w:rsidRPr="00E77A76" w:rsidRDefault="00066391" w:rsidP="00066391">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A76">
              <w:rPr>
                <w:rFonts w:ascii="Arial" w:hAnsi="Arial" w:cs="Arial"/>
                <w:i/>
                <w:iCs/>
                <w:snapToGrid w:val="0"/>
                <w:sz w:val="22"/>
                <w:szCs w:val="22"/>
                <w:lang w:eastAsia="zh-CN" w:bidi="ar"/>
              </w:rPr>
              <w:t>VII.</w:t>
            </w:r>
            <w:r w:rsidRPr="00E77A76">
              <w:rPr>
                <w:rFonts w:ascii="Arial" w:hAnsi="Arial" w:cs="Arial"/>
                <w:snapToGrid w:val="0"/>
                <w:sz w:val="22"/>
                <w:szCs w:val="22"/>
                <w:lang w:eastAsia="zh-CN" w:bidi="ar"/>
              </w:rPr>
              <w:t xml:space="preserve"> na 80 % cílové hodnoty a více.</w:t>
            </w:r>
          </w:p>
          <w:p w14:paraId="04411878" w14:textId="24AF001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876B429" w14:textId="77777777" w:rsidR="00066391" w:rsidRDefault="00066391" w:rsidP="0042247B">
            <w:pPr>
              <w:spacing w:before="120" w:after="120" w:line="271" w:lineRule="auto"/>
              <w:jc w:val="both"/>
              <w:rPr>
                <w:rFonts w:ascii="Arial" w:hAnsi="Arial" w:cs="Arial"/>
                <w:snapToGrid w:val="0"/>
                <w:sz w:val="22"/>
                <w:szCs w:val="22"/>
              </w:rPr>
            </w:pPr>
            <w:r w:rsidRPr="00066391">
              <w:rPr>
                <w:rFonts w:ascii="Arial" w:hAnsi="Arial" w:cs="Arial"/>
                <w:snapToGrid w:val="0"/>
                <w:sz w:val="22"/>
                <w:szCs w:val="22"/>
              </w:rPr>
              <w:t>V případě indikátorů (VII.) naplňovaných za 1. rok udržitelnosti je jejich udržení zkoumáno až od 2. roku udržitelnosti a je postupováno vždy dle bodu b).</w:t>
            </w:r>
          </w:p>
          <w:p w14:paraId="4C88C869" w14:textId="77777777" w:rsidR="009132E6"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p w14:paraId="52A97C33" w14:textId="38165A08" w:rsidR="001D4692" w:rsidRPr="00BF657C" w:rsidRDefault="001D4692" w:rsidP="0042247B">
            <w:pPr>
              <w:spacing w:before="120" w:after="120" w:line="271" w:lineRule="auto"/>
              <w:jc w:val="both"/>
              <w:rPr>
                <w:rFonts w:ascii="Arial" w:hAnsi="Arial" w:cs="Arial"/>
                <w:snapToGrid w:val="0"/>
                <w:sz w:val="22"/>
                <w:szCs w:val="22"/>
                <w:lang w:eastAsia="zh-CN" w:bidi="ar"/>
              </w:rPr>
            </w:pP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A08C9F1"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CE6558">
              <w:rPr>
                <w:rFonts w:ascii="Arial" w:hAnsi="Arial" w:cs="Arial"/>
                <w:snapToGrid w:val="0"/>
                <w:sz w:val="22"/>
                <w:szCs w:val="22"/>
              </w:rPr>
              <w:t>MF - PO</w:t>
            </w:r>
            <w:r w:rsidRPr="00E21F60">
              <w:rPr>
                <w:rFonts w:ascii="Arial" w:hAnsi="Arial" w:cs="Arial"/>
                <w:snapToGrid w:val="0"/>
                <w:sz w:val="22"/>
                <w:szCs w:val="22"/>
              </w:rPr>
              <w:t xml:space="preserve">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11"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11"/>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 xml:space="preserve">k § 3 písm. e) rozpočtových pravidel) nebo </w:t>
      </w:r>
      <w:proofErr w:type="gramStart"/>
      <w:r w:rsidRPr="00B24D6D">
        <w:rPr>
          <w:rFonts w:ascii="Arial" w:hAnsi="Arial" w:cs="Arial"/>
          <w:snapToGrid w:val="0"/>
          <w:sz w:val="22"/>
          <w:szCs w:val="22"/>
        </w:rPr>
        <w:t>porušil  či</w:t>
      </w:r>
      <w:proofErr w:type="gramEnd"/>
      <w:r w:rsidRPr="00B24D6D">
        <w:rPr>
          <w:rFonts w:ascii="Arial" w:hAnsi="Arial" w:cs="Arial"/>
          <w:snapToGrid w:val="0"/>
          <w:sz w:val="22"/>
          <w:szCs w:val="22"/>
        </w:rPr>
        <w:t xml:space="preserve">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3C69AC">
        <w:rPr>
          <w:rFonts w:ascii="Arial" w:hAnsi="Arial" w:cs="Arial"/>
          <w:b/>
          <w:i/>
          <w:snapToGrid w:val="0"/>
          <w:sz w:val="22"/>
          <w:szCs w:val="22"/>
        </w:rPr>
        <w:t>Veřejná podpora</w:t>
      </w:r>
    </w:p>
    <w:p w14:paraId="4999B7AF" w14:textId="7E90A85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0E89F0A1"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7665C3">
              <w:rPr>
                <w:rFonts w:asciiTheme="minorHAnsi" w:hAnsiTheme="minorHAnsi" w:cstheme="minorHAnsi"/>
                <w:b/>
                <w:bCs/>
                <w:noProof/>
              </w:rPr>
              <w:t>3</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7665C3">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00F65B00"/>
    <w:lvl w:ilvl="0" w:tplc="850CB060">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9826F0B"/>
    <w:multiLevelType w:val="hybridMultilevel"/>
    <w:tmpl w:val="A946777A"/>
    <w:lvl w:ilvl="0" w:tplc="0CE8705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7"/>
  </w:num>
  <w:num w:numId="5">
    <w:abstractNumId w:val="12"/>
  </w:num>
  <w:num w:numId="6">
    <w:abstractNumId w:val="19"/>
  </w:num>
  <w:num w:numId="7">
    <w:abstractNumId w:val="6"/>
  </w:num>
  <w:num w:numId="8">
    <w:abstractNumId w:val="25"/>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3"/>
  </w:num>
  <w:num w:numId="16">
    <w:abstractNumId w:val="21"/>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4"/>
  </w:num>
  <w:num w:numId="24">
    <w:abstractNumId w:val="3"/>
  </w:num>
  <w:num w:numId="25">
    <w:abstractNumId w:val="1"/>
  </w:num>
  <w:num w:numId="26">
    <w:abstractNumId w:val="27"/>
  </w:num>
  <w:num w:numId="27">
    <w:abstractNumId w:val="22"/>
  </w:num>
  <w:num w:numId="28">
    <w:abstractNumId w:val="9"/>
  </w:num>
  <w:num w:numId="29">
    <w:abstractNumId w:val="26"/>
  </w:num>
  <w:num w:numId="30">
    <w:abstractNumId w:val="33"/>
  </w:num>
  <w:num w:numId="31">
    <w:abstractNumId w:val="23"/>
  </w:num>
  <w:num w:numId="32">
    <w:abstractNumId w:val="0"/>
  </w:num>
  <w:num w:numId="33">
    <w:abstractNumId w:val="11"/>
  </w:num>
  <w:num w:numId="34">
    <w:abstractNumId w:val="31"/>
  </w:num>
  <w:num w:numId="35">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5939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391"/>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692"/>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9AC"/>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4BF"/>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1E3D"/>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C3"/>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09F8"/>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9F2"/>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58"/>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2E6C"/>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2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0.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1.xml><?xml version="1.0" encoding="utf-8"?>
<ds:datastoreItem xmlns:ds="http://schemas.openxmlformats.org/officeDocument/2006/customXml" ds:itemID="{F56C02AE-B37C-4E13-ABAA-AF9F5D7830BA}">
  <ds:schemaRefs>
    <ds:schemaRef ds:uri="http://schemas.openxmlformats.org/officeDocument/2006/bibliography"/>
  </ds:schemaRefs>
</ds:datastoreItem>
</file>

<file path=customXml/itemProps12.xml><?xml version="1.0" encoding="utf-8"?>
<ds:datastoreItem xmlns:ds="http://schemas.openxmlformats.org/officeDocument/2006/customXml" ds:itemID="{90658C2B-4374-4FD2-9B5D-674F4396FAE0}">
  <ds:schemaRefs>
    <ds:schemaRef ds:uri="http://schemas.openxmlformats.org/officeDocument/2006/bibliography"/>
  </ds:schemaRefs>
</ds:datastoreItem>
</file>

<file path=customXml/itemProps13.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5.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6.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17.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8.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9.xml><?xml version="1.0" encoding="utf-8"?>
<ds:datastoreItem xmlns:ds="http://schemas.openxmlformats.org/officeDocument/2006/customXml" ds:itemID="{CD6B5442-202A-47FE-9B90-DCB7641F673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0.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1.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22.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23.xml><?xml version="1.0" encoding="utf-8"?>
<ds:datastoreItem xmlns:ds="http://schemas.openxmlformats.org/officeDocument/2006/customXml" ds:itemID="{0209DEEF-1DC0-458F-9D15-1D056DFAB14E}">
  <ds:schemaRefs>
    <ds:schemaRef ds:uri="http://schemas.openxmlformats.org/officeDocument/2006/bibliography"/>
  </ds:schemaRefs>
</ds:datastoreItem>
</file>

<file path=customXml/itemProps24.xml><?xml version="1.0" encoding="utf-8"?>
<ds:datastoreItem xmlns:ds="http://schemas.openxmlformats.org/officeDocument/2006/customXml" ds:itemID="{A69C5E2E-15B3-4AC8-9B18-E1E4CB42F7EB}">
  <ds:schemaRefs>
    <ds:schemaRef ds:uri="http://schemas.openxmlformats.org/officeDocument/2006/bibliography"/>
  </ds:schemaRefs>
</ds:datastoreItem>
</file>

<file path=customXml/itemProps25.xml><?xml version="1.0" encoding="utf-8"?>
<ds:datastoreItem xmlns:ds="http://schemas.openxmlformats.org/officeDocument/2006/customXml" ds:itemID="{D8494615-E1CA-4BF1-BE88-7656B6A5D6CD}">
  <ds:schemaRefs>
    <ds:schemaRef ds:uri="http://schemas.openxmlformats.org/officeDocument/2006/bibliography"/>
  </ds:schemaRefs>
</ds:datastoreItem>
</file>

<file path=customXml/itemProps26.xml><?xml version="1.0" encoding="utf-8"?>
<ds:datastoreItem xmlns:ds="http://schemas.openxmlformats.org/officeDocument/2006/customXml" ds:itemID="{65F8986D-0F15-4E1F-8DA0-03B07F06EC7C}">
  <ds:schemaRefs>
    <ds:schemaRef ds:uri="http://schemas.openxmlformats.org/officeDocument/2006/bibliography"/>
  </ds:schemaRefs>
</ds:datastoreItem>
</file>

<file path=customXml/itemProps3.xml><?xml version="1.0" encoding="utf-8"?>
<ds:datastoreItem xmlns:ds="http://schemas.openxmlformats.org/officeDocument/2006/customXml" ds:itemID="{7DE281BA-E110-4011-A81C-8E00F4CF71C3}">
  <ds:schemaRefs>
    <ds:schemaRef ds:uri="http://schemas.openxmlformats.org/officeDocument/2006/bibliography"/>
  </ds:schemaRefs>
</ds:datastoreItem>
</file>

<file path=customXml/itemProps4.xml><?xml version="1.0" encoding="utf-8"?>
<ds:datastoreItem xmlns:ds="http://schemas.openxmlformats.org/officeDocument/2006/customXml" ds:itemID="{734081A4-535C-4FF2-B269-562F74604C97}">
  <ds:schemaRefs>
    <ds:schemaRef ds:uri="http://schemas.openxmlformats.org/officeDocument/2006/bibliography"/>
  </ds:schemaRefs>
</ds:datastoreItem>
</file>

<file path=customXml/itemProps5.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6.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7.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8.xml><?xml version="1.0" encoding="utf-8"?>
<ds:datastoreItem xmlns:ds="http://schemas.openxmlformats.org/officeDocument/2006/customXml" ds:itemID="{BA4F6C66-A3C1-4288-971E-B3D13601E8C2}">
  <ds:schemaRefs>
    <ds:schemaRef ds:uri="http://schemas.openxmlformats.org/officeDocument/2006/bibliography"/>
  </ds:schemaRefs>
</ds:datastoreItem>
</file>

<file path=customXml/itemProps9.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15</Pages>
  <Words>3674</Words>
  <Characters>21233</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Uhlíková Renata</cp:lastModifiedBy>
  <cp:revision>16</cp:revision>
  <cp:lastPrinted>2022-07-27T19:25:00Z</cp:lastPrinted>
  <dcterms:created xsi:type="dcterms:W3CDTF">2022-08-23T09:36:00Z</dcterms:created>
  <dcterms:modified xsi:type="dcterms:W3CDTF">2022-11-23T11:03:00Z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