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B0AC48" w14:textId="77777777" w:rsidR="008D2243" w:rsidRPr="000E1E3F" w:rsidRDefault="008D2243" w:rsidP="008D2243">
      <w:pPr>
        <w:spacing w:before="120" w:after="240" w:line="271" w:lineRule="auto"/>
        <w:jc w:val="center"/>
        <w:rPr>
          <w:rFonts w:ascii="Arial" w:eastAsia="SimSun" w:hAnsi="Arial" w:cs="Arial"/>
          <w:b/>
          <w:bCs/>
          <w:caps/>
          <w:color w:val="2F5496"/>
          <w:sz w:val="48"/>
          <w:szCs w:val="48"/>
          <w:lang w:eastAsia="zh-CN"/>
        </w:rPr>
      </w:pPr>
      <w:r w:rsidRPr="000E1E3F">
        <w:rPr>
          <w:rFonts w:ascii="Arial" w:eastAsia="SimSun" w:hAnsi="Arial" w:cs="Arial"/>
          <w:b/>
          <w:caps/>
          <w:noProof/>
          <w:color w:val="2F5496"/>
          <w:sz w:val="60"/>
          <w:szCs w:val="60"/>
        </w:rPr>
        <w:drawing>
          <wp:anchor distT="0" distB="0" distL="114300" distR="114300" simplePos="0" relativeHeight="251659264" behindDoc="0" locked="0" layoutInCell="1" allowOverlap="1" wp14:anchorId="5593C954" wp14:editId="219F8444">
            <wp:simplePos x="0" y="0"/>
            <wp:positionH relativeFrom="margin">
              <wp:posOffset>965835</wp:posOffset>
            </wp:positionH>
            <wp:positionV relativeFrom="margin">
              <wp:posOffset>25400</wp:posOffset>
            </wp:positionV>
            <wp:extent cx="3830400" cy="2790000"/>
            <wp:effectExtent l="0" t="0" r="0" b="0"/>
            <wp:wrapSquare wrapText="bothSides"/>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30400" cy="2790000"/>
                    </a:xfrm>
                    <a:prstGeom prst="rect">
                      <a:avLst/>
                    </a:prstGeom>
                    <a:ln/>
                  </pic:spPr>
                </pic:pic>
              </a:graphicData>
            </a:graphic>
            <wp14:sizeRelH relativeFrom="margin">
              <wp14:pctWidth>0</wp14:pctWidth>
            </wp14:sizeRelH>
            <wp14:sizeRelV relativeFrom="margin">
              <wp14:pctHeight>0</wp14:pctHeight>
            </wp14:sizeRelV>
          </wp:anchor>
        </w:drawing>
      </w:r>
      <w:r w:rsidRPr="000E1E3F">
        <w:rPr>
          <w:rFonts w:ascii="Arial" w:eastAsia="SimSun" w:hAnsi="Arial" w:cs="Arial"/>
          <w:b/>
          <w:bCs/>
          <w:caps/>
          <w:color w:val="2F5496"/>
          <w:sz w:val="48"/>
          <w:szCs w:val="48"/>
          <w:lang w:eastAsia="zh-CN"/>
        </w:rPr>
        <w:t xml:space="preserve">  Integrovaný regionální operační program</w:t>
      </w:r>
    </w:p>
    <w:p w14:paraId="37CE41DD" w14:textId="77777777" w:rsidR="008D2243" w:rsidRPr="000E1E3F" w:rsidRDefault="008D2243" w:rsidP="008D2243">
      <w:pPr>
        <w:spacing w:before="120" w:after="240" w:line="271" w:lineRule="auto"/>
        <w:jc w:val="center"/>
        <w:rPr>
          <w:rFonts w:ascii="Arial" w:eastAsia="SimSun" w:hAnsi="Arial"/>
          <w:b/>
          <w:color w:val="0B5394"/>
          <w:sz w:val="40"/>
          <w:szCs w:val="40"/>
          <w:lang w:eastAsia="zh-CN"/>
        </w:rPr>
      </w:pPr>
      <w:r w:rsidRPr="000E1E3F">
        <w:rPr>
          <w:rFonts w:ascii="Arial" w:eastAsia="SimSun" w:hAnsi="Arial"/>
          <w:b/>
          <w:color w:val="0B5394"/>
          <w:sz w:val="40"/>
          <w:szCs w:val="40"/>
          <w:lang w:eastAsia="zh-CN"/>
        </w:rPr>
        <w:t>2021–2027</w:t>
      </w:r>
    </w:p>
    <w:p w14:paraId="7EC190ED" w14:textId="77777777" w:rsidR="008D2243" w:rsidRDefault="008D2243" w:rsidP="008D2243">
      <w:pPr>
        <w:spacing w:before="120" w:after="240" w:line="271" w:lineRule="auto"/>
        <w:jc w:val="center"/>
        <w:rPr>
          <w:rFonts w:ascii="Arial" w:eastAsia="SimSun" w:hAnsi="Arial" w:cs="Arial"/>
          <w:b/>
          <w:bCs/>
          <w:color w:val="2F5496"/>
          <w:sz w:val="48"/>
          <w:szCs w:val="48"/>
          <w:lang w:eastAsia="zh-CN"/>
        </w:rPr>
      </w:pPr>
      <w:r w:rsidRPr="000E1E3F">
        <w:rPr>
          <w:rFonts w:ascii="Arial" w:eastAsia="SimSun" w:hAnsi="Arial" w:cs="Arial"/>
          <w:b/>
          <w:bCs/>
          <w:color w:val="2F5496"/>
          <w:sz w:val="48"/>
          <w:szCs w:val="48"/>
          <w:lang w:eastAsia="zh-CN"/>
        </w:rPr>
        <w:t>SPECIFICKÁ PRAVIDLA PRO ŽADATELE A PŘÍJEMCE</w:t>
      </w:r>
    </w:p>
    <w:p w14:paraId="62E1C58A" w14:textId="24D02E02" w:rsidR="008D2243" w:rsidRPr="000F6082" w:rsidRDefault="008D2243" w:rsidP="008D2243">
      <w:pPr>
        <w:spacing w:before="240"/>
        <w:jc w:val="center"/>
        <w:rPr>
          <w:rFonts w:ascii="Arial" w:hAnsi="Arial" w:cs="Arial"/>
          <w:b/>
          <w:bCs/>
          <w:caps/>
          <w:color w:val="214F87"/>
          <w:sz w:val="44"/>
          <w:szCs w:val="44"/>
        </w:rPr>
      </w:pPr>
      <w:r>
        <w:rPr>
          <w:rFonts w:ascii="Arial" w:hAnsi="Arial" w:cs="Arial"/>
          <w:b/>
          <w:bCs/>
          <w:caps/>
          <w:color w:val="214F87"/>
          <w:sz w:val="44"/>
          <w:szCs w:val="44"/>
        </w:rPr>
        <w:t xml:space="preserve">PŘÍLOHA </w:t>
      </w:r>
      <w:proofErr w:type="gramStart"/>
      <w:r>
        <w:rPr>
          <w:rFonts w:ascii="Arial" w:hAnsi="Arial" w:cs="Arial"/>
          <w:b/>
          <w:bCs/>
          <w:caps/>
          <w:color w:val="214F87"/>
          <w:sz w:val="44"/>
          <w:szCs w:val="44"/>
        </w:rPr>
        <w:t>3B</w:t>
      </w:r>
      <w:proofErr w:type="gramEnd"/>
    </w:p>
    <w:p w14:paraId="5E2D4018" w14:textId="42C9BED5" w:rsidR="008D2243" w:rsidRDefault="008D2243" w:rsidP="008D2243">
      <w:pPr>
        <w:spacing w:before="240" w:line="276" w:lineRule="auto"/>
        <w:jc w:val="center"/>
        <w:rPr>
          <w:rFonts w:ascii="Arial" w:hAnsi="Arial" w:cs="Arial"/>
          <w:b/>
          <w:bCs/>
          <w:caps/>
          <w:color w:val="214F87"/>
          <w:sz w:val="44"/>
          <w:szCs w:val="44"/>
        </w:rPr>
      </w:pPr>
      <w:r>
        <w:rPr>
          <w:rFonts w:ascii="Arial" w:hAnsi="Arial" w:cs="Arial"/>
          <w:b/>
          <w:bCs/>
          <w:caps/>
          <w:color w:val="214F87"/>
          <w:sz w:val="44"/>
          <w:szCs w:val="44"/>
        </w:rPr>
        <w:t xml:space="preserve">PodMÍNKY </w:t>
      </w:r>
      <w:r w:rsidRPr="000F6082">
        <w:rPr>
          <w:rFonts w:ascii="Arial" w:hAnsi="Arial" w:cs="Arial"/>
          <w:b/>
          <w:bCs/>
          <w:caps/>
          <w:color w:val="214F87"/>
          <w:sz w:val="44"/>
          <w:szCs w:val="44"/>
        </w:rPr>
        <w:t>Rozhodnutí o poskytnutí dotace</w:t>
      </w:r>
      <w:r>
        <w:rPr>
          <w:rFonts w:ascii="Arial" w:hAnsi="Arial" w:cs="Arial"/>
          <w:b/>
          <w:bCs/>
          <w:caps/>
          <w:color w:val="214F87"/>
          <w:sz w:val="44"/>
          <w:szCs w:val="44"/>
        </w:rPr>
        <w:t xml:space="preserve"> pro PO OSS</w:t>
      </w:r>
    </w:p>
    <w:p w14:paraId="50AAD93B" w14:textId="77777777" w:rsidR="0018065A" w:rsidRPr="000F6082" w:rsidRDefault="0018065A" w:rsidP="008D2243">
      <w:pPr>
        <w:spacing w:before="240" w:line="276" w:lineRule="auto"/>
        <w:jc w:val="center"/>
        <w:rPr>
          <w:rFonts w:ascii="Arial" w:hAnsi="Arial" w:cs="Arial"/>
          <w:b/>
          <w:color w:val="214F87"/>
          <w:sz w:val="44"/>
          <w:szCs w:val="44"/>
        </w:rPr>
      </w:pPr>
    </w:p>
    <w:p w14:paraId="3D2A599D" w14:textId="00111094" w:rsidR="008D2243" w:rsidRDefault="0018065A" w:rsidP="008D2243">
      <w:pPr>
        <w:spacing w:before="240" w:after="200" w:line="276" w:lineRule="auto"/>
        <w:jc w:val="center"/>
        <w:rPr>
          <w:rFonts w:ascii="Arial" w:hAnsi="Arial" w:cs="Arial"/>
          <w:b/>
          <w:color w:val="214F87"/>
          <w:sz w:val="44"/>
          <w:szCs w:val="44"/>
        </w:rPr>
      </w:pPr>
      <w:r>
        <w:rPr>
          <w:rFonts w:ascii="Arial" w:eastAsia="SimSun" w:hAnsi="Arial" w:cs="Arial"/>
          <w:caps/>
          <w:sz w:val="36"/>
          <w:szCs w:val="36"/>
          <w:lang w:eastAsia="zh-CN"/>
        </w:rPr>
        <w:t>77</w:t>
      </w:r>
      <w:r w:rsidR="008D2243" w:rsidRPr="000E1E3F">
        <w:rPr>
          <w:rFonts w:ascii="Arial" w:eastAsia="SimSun" w:hAnsi="Arial" w:cs="Arial"/>
          <w:caps/>
          <w:sz w:val="36"/>
          <w:szCs w:val="36"/>
          <w:lang w:eastAsia="zh-CN"/>
        </w:rPr>
        <w:t xml:space="preserve">. výzva IROP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Zelená infrastruktura </w:t>
      </w:r>
      <w:r w:rsidR="008D2243" w:rsidRPr="000E1E3F">
        <w:rPr>
          <w:rFonts w:ascii="Arial" w:eastAsia="SimSun" w:hAnsi="Arial" w:cs="Arial"/>
          <w:sz w:val="36"/>
          <w:szCs w:val="36"/>
          <w:lang w:eastAsia="zh-CN"/>
        </w:rPr>
        <w:t>–</w:t>
      </w:r>
      <w:r w:rsidR="008D2243" w:rsidRPr="000E1E3F">
        <w:rPr>
          <w:rFonts w:ascii="Arial" w:eastAsia="SimSun" w:hAnsi="Arial" w:cs="Arial"/>
          <w:caps/>
          <w:sz w:val="36"/>
          <w:szCs w:val="36"/>
          <w:lang w:eastAsia="zh-CN"/>
        </w:rPr>
        <w:t xml:space="preserve"> </w:t>
      </w:r>
      <w:r w:rsidR="008D2243">
        <w:rPr>
          <w:rFonts w:ascii="Arial" w:eastAsia="SimSun" w:hAnsi="Arial" w:cs="Arial"/>
          <w:caps/>
          <w:sz w:val="36"/>
          <w:szCs w:val="36"/>
          <w:lang w:eastAsia="zh-CN"/>
        </w:rPr>
        <w:br/>
      </w:r>
      <w:r w:rsidR="008D2243" w:rsidRPr="000E1E3F">
        <w:rPr>
          <w:rFonts w:ascii="Arial" w:eastAsia="SimSun" w:hAnsi="Arial" w:cs="Arial"/>
          <w:caps/>
          <w:sz w:val="36"/>
          <w:szCs w:val="36"/>
          <w:lang w:eastAsia="zh-CN"/>
        </w:rPr>
        <w:t>SC 2.2 (</w:t>
      </w:r>
      <w:r>
        <w:rPr>
          <w:rFonts w:ascii="Arial" w:eastAsia="SimSun" w:hAnsi="Arial" w:cs="Arial"/>
          <w:caps/>
          <w:sz w:val="36"/>
          <w:szCs w:val="36"/>
          <w:lang w:eastAsia="zh-CN"/>
        </w:rPr>
        <w:t>ITI</w:t>
      </w:r>
      <w:r w:rsidR="008D2243" w:rsidRPr="000E1E3F">
        <w:rPr>
          <w:rFonts w:ascii="Arial" w:eastAsia="SimSun" w:hAnsi="Arial" w:cs="Arial"/>
          <w:caps/>
          <w:sz w:val="36"/>
          <w:szCs w:val="36"/>
          <w:lang w:eastAsia="zh-CN"/>
        </w:rPr>
        <w:t>)</w:t>
      </w:r>
    </w:p>
    <w:p w14:paraId="38CAFB4E"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4B9B6DE3"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F330167" w14:textId="77777777" w:rsidR="0018065A" w:rsidRDefault="0018065A" w:rsidP="008D2243">
      <w:pPr>
        <w:widowControl w:val="0"/>
        <w:spacing w:before="120" w:after="120" w:line="288" w:lineRule="auto"/>
        <w:jc w:val="center"/>
        <w:textAlignment w:val="center"/>
        <w:rPr>
          <w:rFonts w:ascii="Arial" w:eastAsia="SimSun" w:hAnsi="Arial" w:cs="Arial"/>
          <w:caps/>
          <w:color w:val="A6A6A6"/>
          <w:sz w:val="32"/>
          <w:szCs w:val="40"/>
          <w:lang w:eastAsia="en-US"/>
        </w:rPr>
      </w:pPr>
    </w:p>
    <w:p w14:paraId="5234FB26" w14:textId="2A8B0E97" w:rsidR="008D2243" w:rsidRPr="000E1E3F" w:rsidRDefault="008D2243" w:rsidP="008D2243">
      <w:pPr>
        <w:widowControl w:val="0"/>
        <w:spacing w:before="120" w:after="120" w:line="288" w:lineRule="auto"/>
        <w:jc w:val="center"/>
        <w:textAlignment w:val="center"/>
        <w:rPr>
          <w:rFonts w:ascii="Arial" w:eastAsia="SimSun" w:hAnsi="Arial" w:cs="Arial"/>
          <w:caps/>
          <w:color w:val="A6A6A6"/>
          <w:sz w:val="32"/>
          <w:szCs w:val="40"/>
          <w:lang w:eastAsia="en-US"/>
        </w:rPr>
      </w:pPr>
      <w:r w:rsidRPr="000E1E3F">
        <w:rPr>
          <w:rFonts w:ascii="Arial" w:eastAsia="SimSun" w:hAnsi="Arial" w:cs="Arial"/>
          <w:caps/>
          <w:color w:val="A6A6A6"/>
          <w:sz w:val="32"/>
          <w:szCs w:val="40"/>
          <w:lang w:eastAsia="en-US"/>
        </w:rPr>
        <w:t xml:space="preserve">verze </w:t>
      </w:r>
      <w:r w:rsidR="0000008D">
        <w:rPr>
          <w:rFonts w:ascii="Arial" w:eastAsia="SimSun" w:hAnsi="Arial" w:cs="Arial"/>
          <w:caps/>
          <w:color w:val="A6A6A6"/>
          <w:sz w:val="32"/>
          <w:szCs w:val="40"/>
          <w:lang w:eastAsia="en-US"/>
        </w:rPr>
        <w:t>3</w:t>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CFBB71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2"/>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92276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3A5D290B"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AB53F1">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AB53F1">
        <w:rPr>
          <w:rFonts w:ascii="Arial" w:hAnsi="Arial" w:cs="Arial"/>
          <w:bCs/>
          <w:sz w:val="22"/>
          <w:szCs w:val="22"/>
        </w:rPr>
        <w:t> </w:t>
      </w:r>
      <w:r w:rsidRPr="00BF657C">
        <w:rPr>
          <w:rFonts w:ascii="Arial" w:hAnsi="Arial" w:cs="Arial"/>
          <w:bCs/>
          <w:sz w:val="22"/>
          <w:szCs w:val="22"/>
        </w:rPr>
        <w:t>dokumenty, na které je výslovně odkazováno.</w:t>
      </w:r>
    </w:p>
    <w:p w14:paraId="76BB9E2D" w14:textId="1E0263F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w:t>
      </w:r>
      <w:r w:rsidR="00922766">
        <w:rPr>
          <w:rFonts w:ascii="Arial" w:hAnsi="Arial" w:cs="Arial"/>
          <w:bCs/>
          <w:sz w:val="22"/>
          <w:szCs w:val="22"/>
        </w:rPr>
        <w:t> </w:t>
      </w:r>
      <w:r w:rsidRPr="00BF657C">
        <w:rPr>
          <w:rFonts w:ascii="Arial" w:hAnsi="Arial" w:cs="Arial"/>
          <w:bCs/>
          <w:sz w:val="22"/>
          <w:szCs w:val="22"/>
        </w:rPr>
        <w:t>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5CC113C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definovaný neměnitelný účel vymezený v Rozhodnutí podle § 14 odst. 4 písm. d) rozpočtových pravidel.</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620A3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00300C08" w:rsidR="0068431B" w:rsidRPr="0068431B" w:rsidRDefault="00922766"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1643B0">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4E4A345F"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922766">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1643B0">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1643B0">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1643B0">
            <w:pPr>
              <w:spacing w:before="60" w:after="60"/>
              <w:rPr>
                <w:rFonts w:ascii="Arial" w:hAnsi="Arial" w:cs="Arial"/>
                <w:color w:val="000000"/>
                <w:sz w:val="20"/>
                <w:szCs w:val="20"/>
              </w:rPr>
            </w:pPr>
          </w:p>
        </w:tc>
      </w:tr>
      <w:tr w:rsidR="0068431B" w14:paraId="036AAB45"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1643B0">
            <w:pPr>
              <w:spacing w:before="60" w:after="60"/>
              <w:rPr>
                <w:rFonts w:ascii="Arial" w:hAnsi="Arial" w:cs="Arial"/>
                <w:color w:val="000000"/>
                <w:sz w:val="20"/>
                <w:szCs w:val="20"/>
              </w:rPr>
            </w:pPr>
          </w:p>
        </w:tc>
      </w:tr>
      <w:tr w:rsidR="0068431B" w14:paraId="72C7A4D0"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1643B0">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1643B0">
            <w:pPr>
              <w:spacing w:before="60" w:after="60"/>
              <w:rPr>
                <w:rFonts w:ascii="Arial" w:hAnsi="Arial" w:cs="Arial"/>
                <w:color w:val="000000"/>
                <w:sz w:val="20"/>
                <w:szCs w:val="20"/>
              </w:rPr>
            </w:pPr>
          </w:p>
        </w:tc>
      </w:tr>
      <w:tr w:rsidR="0068431B" w14:paraId="058E8ADC" w14:textId="77777777" w:rsidTr="001643B0">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1643B0">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1643B0">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Default="0068431B" w:rsidP="0068431B">
      <w:pPr>
        <w:widowControl w:val="0"/>
        <w:numPr>
          <w:ilvl w:val="0"/>
          <w:numId w:val="13"/>
        </w:numPr>
        <w:spacing w:after="120" w:line="264" w:lineRule="auto"/>
        <w:ind w:left="357" w:hanging="357"/>
        <w:jc w:val="both"/>
        <w:rPr>
          <w:rFonts w:ascii="Arial" w:hAnsi="Arial" w:cs="Arial"/>
          <w:sz w:val="22"/>
          <w:szCs w:val="22"/>
        </w:rPr>
      </w:pPr>
      <w:r>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14:paraId="34179307"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 xml:space="preserve">Podíl na celkových způsobilých výdajích  </w:t>
            </w:r>
            <w:r w:rsidRPr="00E916D9">
              <w:rPr>
                <w:rFonts w:ascii="Arial" w:hAnsi="Arial" w:cs="Arial"/>
                <w:b/>
                <w:snapToGrid w:val="0"/>
                <w:sz w:val="20"/>
                <w:szCs w:val="20"/>
              </w:rPr>
              <w:br/>
              <w:t>v %</w:t>
            </w:r>
          </w:p>
        </w:tc>
      </w:tr>
      <w:tr w:rsidR="0068431B" w14:paraId="53ED9B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77777777" w:rsidR="0068431B" w:rsidRPr="00BE1653" w:rsidRDefault="0068431B" w:rsidP="001643B0">
            <w:pPr>
              <w:widowControl w:val="0"/>
              <w:spacing w:before="60" w:after="60"/>
              <w:rPr>
                <w:rFonts w:ascii="Arial" w:hAnsi="Arial" w:cs="Arial"/>
                <w:snapToGrid w:val="0"/>
                <w:sz w:val="20"/>
                <w:szCs w:val="20"/>
              </w:rPr>
            </w:pPr>
            <w:r>
              <w:rPr>
                <w:rFonts w:ascii="Arial" w:hAnsi="Arial" w:cs="Arial"/>
                <w:b/>
                <w:snapToGrid w:val="0"/>
                <w:sz w:val="20"/>
                <w:szCs w:val="20"/>
              </w:rPr>
              <w:t>Peněžní prostředky</w:t>
            </w:r>
            <w:r w:rsidRPr="00BE1653">
              <w:rPr>
                <w:rFonts w:ascii="Arial" w:hAnsi="Arial" w:cs="Arial"/>
                <w:b/>
                <w:snapToGrid w:val="0"/>
                <w:sz w:val="20"/>
                <w:szCs w:val="20"/>
              </w:rPr>
              <w:t xml:space="preserve"> ze strukturálního fondu EFRR (dále jen „SF“)</w:t>
            </w:r>
            <w:r w:rsidRPr="00BE1653">
              <w:rPr>
                <w:rStyle w:val="Znakapoznpodarou"/>
                <w:rFonts w:ascii="Arial" w:hAnsi="Arial" w:cs="Arial"/>
                <w:b/>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E916D9" w:rsidRDefault="0068431B" w:rsidP="001643B0">
            <w:pPr>
              <w:widowControl w:val="0"/>
              <w:spacing w:before="60" w:after="60"/>
              <w:rPr>
                <w:rFonts w:ascii="Arial" w:hAnsi="Arial" w:cs="Arial"/>
                <w:snapToGrid w:val="0"/>
                <w:sz w:val="20"/>
                <w:szCs w:val="20"/>
              </w:rPr>
            </w:pPr>
          </w:p>
        </w:tc>
      </w:tr>
      <w:tr w:rsidR="0068431B" w14:paraId="0104DDA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E916D9" w:rsidRDefault="0068431B" w:rsidP="001643B0">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E916D9" w:rsidRDefault="0068431B" w:rsidP="001643B0">
            <w:pPr>
              <w:widowControl w:val="0"/>
              <w:spacing w:before="60" w:after="60"/>
              <w:rPr>
                <w:rFonts w:ascii="Arial" w:hAnsi="Arial" w:cs="Arial"/>
                <w:snapToGrid w:val="0"/>
                <w:sz w:val="20"/>
                <w:szCs w:val="20"/>
              </w:rPr>
            </w:pPr>
          </w:p>
        </w:tc>
      </w:tr>
      <w:tr w:rsidR="0068431B" w14:paraId="5DBA4C34"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77777777"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Z toho: dotace ze státního rozpočtu</w:t>
            </w:r>
            <w:r w:rsidRPr="00BE1653">
              <w:rPr>
                <w:rStyle w:val="Znakapoznpodarou"/>
                <w:rFonts w:ascii="Arial" w:hAnsi="Arial" w:cs="Arial"/>
                <w:i/>
                <w:snapToGrid w:val="0"/>
                <w:sz w:val="20"/>
                <w:szCs w:val="20"/>
              </w:rPr>
              <w:footnoteReference w:id="5"/>
            </w:r>
            <w:r w:rsidRPr="00BE1653" w:rsidDel="003E3CCC">
              <w:rPr>
                <w:rStyle w:val="Znakapoznpodarou"/>
                <w:rFonts w:ascii="Arial" w:hAnsi="Arial" w:cs="Arial"/>
                <w:i/>
                <w:snapToGrid w:val="0"/>
                <w:sz w:val="20"/>
                <w:szCs w:val="20"/>
              </w:rPr>
              <w:t xml:space="preserve"> </w:t>
            </w:r>
            <w:r w:rsidRPr="00BE1653">
              <w:rPr>
                <w:rFonts w:ascii="Arial" w:hAnsi="Arial" w:cs="Arial"/>
                <w:i/>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2810788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3AC1AB9B" w:rsidR="0068431B" w:rsidRPr="00BE1653" w:rsidRDefault="0068431B" w:rsidP="001643B0">
            <w:pPr>
              <w:widowControl w:val="0"/>
              <w:spacing w:before="60" w:after="60"/>
              <w:rPr>
                <w:rFonts w:ascii="Arial" w:hAnsi="Arial" w:cs="Arial"/>
                <w:i/>
                <w:snapToGrid w:val="0"/>
                <w:sz w:val="20"/>
                <w:szCs w:val="20"/>
              </w:rPr>
            </w:pPr>
            <w:r w:rsidRPr="00BE1653">
              <w:rPr>
                <w:rFonts w:ascii="Arial" w:hAnsi="Arial" w:cs="Arial"/>
                <w:i/>
                <w:snapToGrid w:val="0"/>
                <w:sz w:val="20"/>
                <w:szCs w:val="20"/>
              </w:rPr>
              <w:t xml:space="preserve">Z toho: dotace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E916D9" w:rsidRDefault="0068431B" w:rsidP="001643B0">
            <w:pPr>
              <w:widowControl w:val="0"/>
              <w:spacing w:before="60" w:after="60"/>
              <w:rPr>
                <w:rFonts w:ascii="Arial" w:hAnsi="Arial" w:cs="Arial"/>
                <w:snapToGrid w:val="0"/>
                <w:sz w:val="20"/>
                <w:szCs w:val="20"/>
                <w:highlight w:val="yellow"/>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E916D9" w:rsidRDefault="0068431B" w:rsidP="001643B0">
            <w:pPr>
              <w:widowControl w:val="0"/>
              <w:spacing w:before="60" w:after="60"/>
              <w:rPr>
                <w:rFonts w:ascii="Arial" w:hAnsi="Arial" w:cs="Arial"/>
                <w:snapToGrid w:val="0"/>
                <w:sz w:val="20"/>
                <w:szCs w:val="20"/>
                <w:highlight w:val="yellow"/>
              </w:rPr>
            </w:pPr>
          </w:p>
        </w:tc>
      </w:tr>
      <w:tr w:rsidR="0068431B" w14:paraId="5D6F279D"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48518173" w:rsidR="0068431B" w:rsidRPr="00BE1653" w:rsidRDefault="0068431B" w:rsidP="003D0517">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způsobilé výdaje</w:t>
            </w:r>
            <w:r w:rsidR="003D0517">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100</w:t>
            </w:r>
          </w:p>
        </w:tc>
      </w:tr>
      <w:tr w:rsidR="0068431B" w14:paraId="2A35B96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3D5CE1DC"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E916D9" w:rsidRDefault="0068431B" w:rsidP="001643B0">
            <w:pPr>
              <w:widowControl w:val="0"/>
              <w:spacing w:before="60" w:after="60"/>
              <w:jc w:val="center"/>
              <w:rPr>
                <w:rFonts w:ascii="Arial" w:hAnsi="Arial" w:cs="Arial"/>
                <w:b/>
                <w:snapToGrid w:val="0"/>
                <w:sz w:val="20"/>
                <w:szCs w:val="20"/>
              </w:rPr>
            </w:pPr>
            <w:r w:rsidRPr="00E916D9">
              <w:rPr>
                <w:rFonts w:ascii="Arial" w:hAnsi="Arial" w:cs="Arial"/>
                <w:b/>
                <w:snapToGrid w:val="0"/>
                <w:sz w:val="20"/>
                <w:szCs w:val="20"/>
              </w:rPr>
              <w:t>-</w:t>
            </w:r>
          </w:p>
        </w:tc>
      </w:tr>
      <w:tr w:rsidR="0068431B" w14:paraId="11C07A89" w14:textId="77777777" w:rsidTr="0068431B">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 xml:space="preserve">Přímé </w:t>
            </w:r>
            <w:r>
              <w:rPr>
                <w:rFonts w:ascii="Arial" w:hAnsi="Arial" w:cs="Arial"/>
                <w:b/>
                <w:snapToGrid w:val="0"/>
                <w:sz w:val="20"/>
                <w:szCs w:val="20"/>
              </w:rPr>
              <w:t>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E916D9" w:rsidRDefault="0068431B" w:rsidP="001643B0">
            <w:pPr>
              <w:widowControl w:val="0"/>
              <w:spacing w:before="60" w:after="60"/>
              <w:jc w:val="center"/>
              <w:rPr>
                <w:rFonts w:ascii="Arial" w:hAnsi="Arial" w:cs="Arial"/>
                <w:b/>
                <w:snapToGrid w:val="0"/>
                <w:sz w:val="20"/>
                <w:szCs w:val="20"/>
              </w:rPr>
            </w:pPr>
          </w:p>
        </w:tc>
      </w:tr>
      <w:tr w:rsidR="0068431B" w14:paraId="14A6E1B5" w14:textId="77777777" w:rsidTr="0068431B">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1643B0">
            <w:pPr>
              <w:widowControl w:val="0"/>
              <w:spacing w:before="60" w:after="60"/>
              <w:rPr>
                <w:rFonts w:ascii="Arial" w:hAnsi="Arial" w:cs="Arial"/>
                <w:b/>
                <w:snapToGrid w:val="0"/>
                <w:sz w:val="20"/>
                <w:szCs w:val="20"/>
              </w:rPr>
            </w:pPr>
            <w:r w:rsidRPr="00BE1653">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1643B0">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1643B0">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49AC68C4"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lastRenderedPageBreak/>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763C07B5"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7800A928"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59122B">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9122B">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08AE1048" w:rsidR="009132E6" w:rsidRPr="00BF657C" w:rsidRDefault="009132E6" w:rsidP="0042247B">
            <w:pPr>
              <w:spacing w:before="120" w:after="120" w:line="271" w:lineRule="auto"/>
              <w:jc w:val="both"/>
              <w:rPr>
                <w:rFonts w:ascii="Arial" w:hAnsi="Arial" w:cs="Arial"/>
                <w:sz w:val="22"/>
                <w:szCs w:val="22"/>
              </w:rPr>
            </w:pPr>
            <w:bookmarkStart w:id="0"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AB53F1">
              <w:rPr>
                <w:rFonts w:ascii="Arial" w:hAnsi="Arial" w:cs="Arial"/>
                <w:sz w:val="22"/>
                <w:szCs w:val="22"/>
              </w:rPr>
              <w:t> </w:t>
            </w:r>
            <w:r w:rsidRPr="00BF657C">
              <w:rPr>
                <w:rFonts w:ascii="Arial" w:hAnsi="Arial" w:cs="Arial"/>
                <w:sz w:val="22"/>
                <w:szCs w:val="22"/>
              </w:rPr>
              <w:t>postupuje se podle bodu 5 d).</w:t>
            </w:r>
          </w:p>
          <w:p w14:paraId="56571BCE" w14:textId="3320413B"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AB53F1">
              <w:rPr>
                <w:rFonts w:ascii="Arial" w:hAnsi="Arial" w:cs="Arial"/>
                <w:sz w:val="22"/>
                <w:szCs w:val="22"/>
              </w:rPr>
              <w:t> </w:t>
            </w:r>
            <w:r w:rsidRPr="00BF657C">
              <w:rPr>
                <w:rFonts w:ascii="Arial" w:hAnsi="Arial" w:cs="Arial"/>
                <w:sz w:val="22"/>
                <w:szCs w:val="22"/>
              </w:rPr>
              <w:t>realizaci projektu, činí finanční oprava 100</w:t>
            </w:r>
            <w:r w:rsidR="00AB53F1">
              <w:rPr>
                <w:rFonts w:ascii="Arial" w:hAnsi="Arial" w:cs="Arial"/>
                <w:sz w:val="22"/>
                <w:szCs w:val="22"/>
              </w:rPr>
              <w:t> </w:t>
            </w:r>
            <w:r w:rsidRPr="00BF657C">
              <w:rPr>
                <w:rFonts w:ascii="Arial" w:hAnsi="Arial" w:cs="Arial"/>
                <w:sz w:val="22"/>
                <w:szCs w:val="22"/>
              </w:rPr>
              <w:t>% částky poskytnuté dotace.</w:t>
            </w:r>
            <w:bookmarkEnd w:id="0"/>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59122B">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59122B">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1" w:name="_Hlk94096550"/>
            <w:r w:rsidRPr="00BF657C">
              <w:rPr>
                <w:rFonts w:ascii="Arial" w:hAnsi="Arial" w:cs="Arial"/>
                <w:sz w:val="22"/>
                <w:szCs w:val="22"/>
              </w:rPr>
              <w:t>Způsobilé výdaje projektu musí splňovat níže uvedená hlediska způsobilosti:</w:t>
            </w:r>
          </w:p>
          <w:p w14:paraId="5F7E0E8A" w14:textId="5F12FE9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AB53F1">
              <w:rPr>
                <w:rFonts w:ascii="Arial" w:hAnsi="Arial" w:cs="Arial"/>
                <w:sz w:val="22"/>
                <w:szCs w:val="22"/>
              </w:rPr>
              <w:t> </w:t>
            </w:r>
            <w:r w:rsidRPr="00BF657C">
              <w:rPr>
                <w:rFonts w:ascii="Arial" w:hAnsi="Arial" w:cs="Arial"/>
                <w:sz w:val="22"/>
                <w:szCs w:val="22"/>
              </w:rPr>
              <w:t>dokumenty uvedenými v části I odst. 3 Podmínek.</w:t>
            </w:r>
          </w:p>
          <w:p w14:paraId="0200BDAC" w14:textId="76BEA11A"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AB53F1">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0BC59AC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0A375B02"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AB53F1">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4C664D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inanční oprava bude odpovídat výši nezpůsobilého výdaje, případně částce porušující pravidla 3E (u výdaje, který v části porušuje pravidla 3E).</w:t>
            </w:r>
          </w:p>
        </w:tc>
      </w:tr>
      <w:tr w:rsidR="009132E6" w:rsidRPr="00BF657C" w14:paraId="1A6D2A47" w14:textId="77777777" w:rsidTr="0059122B">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1"/>
      <w:tr w:rsidR="009132E6" w:rsidRPr="00BF657C" w14:paraId="297C73D0" w14:textId="77777777" w:rsidTr="0059122B">
        <w:tc>
          <w:tcPr>
            <w:tcW w:w="4533" w:type="dxa"/>
          </w:tcPr>
          <w:p w14:paraId="68FBA5C8" w14:textId="36D0BF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Při realizaci projektu bude uskutečňováno zadávání zakázek zejména v souladu se zákonem č. 134/2016 Sb., o zadávání veřejných zakázek, ve znění pozdějších předpisů (dále jen „ZZVZ“).</w:t>
            </w:r>
          </w:p>
          <w:p w14:paraId="1913C825" w14:textId="0146FCF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Pokud příjemce není povinen postupovat podle ZZVZ, postupuje v souladu s Metodickým pokynem pro oblast zadávání zakázek pro programové období 2021-2027 (dále jen „MPZ“).</w:t>
            </w:r>
          </w:p>
        </w:tc>
        <w:tc>
          <w:tcPr>
            <w:tcW w:w="4534" w:type="dxa"/>
          </w:tcPr>
          <w:p w14:paraId="26F1E8CB" w14:textId="1B6307A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AB53F1">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59122B">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59122B">
        <w:trPr>
          <w:trHeight w:val="1344"/>
        </w:trPr>
        <w:tc>
          <w:tcPr>
            <w:tcW w:w="4533" w:type="dxa"/>
          </w:tcPr>
          <w:p w14:paraId="404F69C7" w14:textId="5D660E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AB53F1">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59122B">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2" w:name="_Hlk96944344"/>
            <w:r w:rsidRPr="00BF657C">
              <w:rPr>
                <w:rFonts w:ascii="Arial" w:hAnsi="Arial" w:cs="Arial"/>
                <w:snapToGrid w:val="0"/>
                <w:sz w:val="22"/>
                <w:szCs w:val="22"/>
              </w:rPr>
              <w:t>mezi datem uvedeným v MS2021+ na finančním plánu a dvacet pracovních dní před tímto datem</w:t>
            </w:r>
            <w:bookmarkEnd w:id="2"/>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2F56E61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AB53F1">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59122B">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4128E0BE"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AB53F1">
              <w:rPr>
                <w:rFonts w:ascii="Arial" w:hAnsi="Arial" w:cs="Arial"/>
                <w:snapToGrid w:val="0"/>
                <w:sz w:val="22"/>
                <w:szCs w:val="22"/>
              </w:rPr>
              <w:t> </w:t>
            </w:r>
            <w:r w:rsidRPr="00BF657C">
              <w:rPr>
                <w:rFonts w:ascii="Arial" w:hAnsi="Arial" w:cs="Arial"/>
                <w:snapToGrid w:val="0"/>
                <w:sz w:val="22"/>
                <w:szCs w:val="22"/>
              </w:rPr>
              <w:t>to vždy nejpozději do deseti pracovních dnů po uplynutí dalšího roku od data zahájení doby udržitelnosti.</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59122B">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59122B">
        <w:trPr>
          <w:trHeight w:val="1692"/>
        </w:trPr>
        <w:tc>
          <w:tcPr>
            <w:tcW w:w="4533" w:type="dxa"/>
          </w:tcPr>
          <w:p w14:paraId="5E8CC189" w14:textId="5379C14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32E12BA8"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p>
          <w:p w14:paraId="73759166" w14:textId="00F8EF74"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AB53F1">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0354976A"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9"/>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59122B">
        <w:trPr>
          <w:trHeight w:val="6090"/>
        </w:trPr>
        <w:tc>
          <w:tcPr>
            <w:tcW w:w="4533" w:type="dxa"/>
          </w:tcPr>
          <w:p w14:paraId="6F577606" w14:textId="5842A6E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AB53F1">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100A1E8D"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0"/>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59122B">
        <w:trPr>
          <w:trHeight w:val="416"/>
        </w:trPr>
        <w:tc>
          <w:tcPr>
            <w:tcW w:w="4533" w:type="dxa"/>
          </w:tcPr>
          <w:p w14:paraId="10467670" w14:textId="17B1DCE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AB53F1">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AB53F1">
              <w:rPr>
                <w:rFonts w:ascii="Arial" w:hAnsi="Arial" w:cs="Arial"/>
                <w:snapToGrid w:val="0"/>
                <w:sz w:val="22"/>
                <w:szCs w:val="22"/>
              </w:rPr>
              <w:t> </w:t>
            </w:r>
            <w:r w:rsidRPr="00BF657C">
              <w:rPr>
                <w:rFonts w:ascii="Arial" w:hAnsi="Arial" w:cs="Arial"/>
                <w:snapToGrid w:val="0"/>
                <w:sz w:val="22"/>
                <w:szCs w:val="22"/>
              </w:rPr>
              <w:t>povinností z Rozhodnutí nejpozději 60</w:t>
            </w:r>
            <w:r w:rsidR="00AB53F1">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1"/>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59122B">
        <w:trPr>
          <w:trHeight w:val="416"/>
        </w:trPr>
        <w:tc>
          <w:tcPr>
            <w:tcW w:w="4533" w:type="dxa"/>
          </w:tcPr>
          <w:p w14:paraId="743783DE" w14:textId="1EAA7C29"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Termín ukončení realizace projektu:</w:t>
            </w:r>
          </w:p>
          <w:p w14:paraId="10CAC3A7" w14:textId="0D69E965"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AB53F1">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2"/>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59122B">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65DE5">
              <w:rPr>
                <w:rFonts w:ascii="Arial" w:hAnsi="Arial" w:cs="Arial"/>
                <w:b/>
                <w:bCs/>
                <w:snapToGrid w:val="0"/>
                <w:sz w:val="22"/>
                <w:szCs w:val="22"/>
              </w:rPr>
              <w:t>Plnění indikátorů</w:t>
            </w:r>
          </w:p>
        </w:tc>
      </w:tr>
      <w:tr w:rsidR="009132E6" w:rsidRPr="00BF657C" w14:paraId="50E37ED5" w14:textId="77777777" w:rsidTr="002F383C">
        <w:trPr>
          <w:trHeight w:val="1266"/>
        </w:trPr>
        <w:tc>
          <w:tcPr>
            <w:tcW w:w="4533" w:type="dxa"/>
            <w:shd w:val="clear" w:color="auto" w:fill="auto"/>
          </w:tcPr>
          <w:p w14:paraId="359D9889" w14:textId="332B7985"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 xml:space="preserve">Příjemce je povinen nejpozději </w:t>
            </w:r>
            <w:bookmarkStart w:id="3" w:name="_Hlk97024462"/>
            <w:r w:rsidRPr="002F383C">
              <w:rPr>
                <w:rFonts w:ascii="Arial" w:hAnsi="Arial" w:cs="Arial"/>
                <w:snapToGrid w:val="0"/>
                <w:sz w:val="22"/>
                <w:szCs w:val="22"/>
              </w:rPr>
              <w:t xml:space="preserve">při podání závěrečné zprávy o realizaci projektu </w:t>
            </w:r>
            <w:bookmarkEnd w:id="3"/>
            <w:r w:rsidRPr="002F383C">
              <w:rPr>
                <w:rFonts w:ascii="Arial" w:hAnsi="Arial" w:cs="Arial"/>
                <w:snapToGrid w:val="0"/>
                <w:sz w:val="22"/>
                <w:szCs w:val="22"/>
              </w:rPr>
              <w:t>prokázat</w:t>
            </w:r>
            <w:r w:rsidR="0074213A" w:rsidRPr="002F383C">
              <w:rPr>
                <w:rFonts w:ascii="Arial" w:hAnsi="Arial" w:cs="Arial"/>
                <w:snapToGrid w:val="0"/>
                <w:sz w:val="22"/>
                <w:szCs w:val="22"/>
              </w:rPr>
              <w:t>,</w:t>
            </w:r>
            <w:r w:rsidRPr="002F383C">
              <w:rPr>
                <w:rFonts w:ascii="Arial" w:hAnsi="Arial" w:cs="Arial"/>
                <w:snapToGrid w:val="0"/>
                <w:sz w:val="22"/>
                <w:szCs w:val="22"/>
              </w:rPr>
              <w:t xml:space="preserve"> že indikátory </w:t>
            </w:r>
            <w:r w:rsidR="00A67B07" w:rsidRPr="002F383C">
              <w:rPr>
                <w:rFonts w:ascii="Arial" w:hAnsi="Arial" w:cs="Arial"/>
                <w:i/>
                <w:iCs/>
                <w:snapToGrid w:val="0"/>
                <w:sz w:val="22"/>
                <w:szCs w:val="22"/>
              </w:rPr>
              <w:t>I. – III.</w:t>
            </w:r>
            <w:r w:rsidR="00A67B07" w:rsidRPr="002F383C">
              <w:rPr>
                <w:rFonts w:ascii="Arial" w:hAnsi="Arial" w:cs="Arial"/>
                <w:snapToGrid w:val="0"/>
                <w:sz w:val="22"/>
                <w:szCs w:val="22"/>
              </w:rPr>
              <w:t xml:space="preserve"> </w:t>
            </w:r>
            <w:r w:rsidRPr="002F383C">
              <w:rPr>
                <w:rFonts w:ascii="Arial" w:hAnsi="Arial" w:cs="Arial"/>
                <w:snapToGrid w:val="0"/>
                <w:sz w:val="22"/>
                <w:szCs w:val="22"/>
              </w:rPr>
              <w:t>byly naplněny v termínu</w:t>
            </w:r>
            <w:r w:rsidR="00925C6E" w:rsidRPr="002F383C">
              <w:rPr>
                <w:rStyle w:val="Znakapoznpodarou"/>
                <w:rFonts w:ascii="Arial" w:hAnsi="Arial" w:cs="Arial"/>
                <w:snapToGrid w:val="0"/>
                <w:sz w:val="22"/>
                <w:szCs w:val="22"/>
              </w:rPr>
              <w:footnoteReference w:id="13"/>
            </w:r>
            <w:r w:rsidRPr="002F383C">
              <w:rPr>
                <w:rFonts w:ascii="Arial" w:hAnsi="Arial" w:cs="Arial"/>
                <w:snapToGrid w:val="0"/>
                <w:sz w:val="22"/>
                <w:szCs w:val="22"/>
              </w:rPr>
              <w:t xml:space="preserve"> a cílové hodnotě uvedené na Rozhodnutí / v MS2021+</w:t>
            </w:r>
            <w:r w:rsidRPr="002F383C">
              <w:rPr>
                <w:rStyle w:val="Znakapoznpodarou"/>
                <w:rFonts w:ascii="Arial" w:hAnsi="Arial" w:cs="Arial"/>
                <w:snapToGrid w:val="0"/>
                <w:sz w:val="22"/>
                <w:szCs w:val="22"/>
              </w:rPr>
              <w:footnoteReference w:id="14"/>
            </w:r>
            <w:r w:rsidRPr="002F383C">
              <w:rPr>
                <w:rFonts w:ascii="Arial" w:hAnsi="Arial" w:cs="Arial"/>
                <w:snapToGrid w:val="0"/>
                <w:sz w:val="22"/>
                <w:szCs w:val="22"/>
              </w:rPr>
              <w:t>.</w:t>
            </w:r>
          </w:p>
          <w:p w14:paraId="4553DF32" w14:textId="77777777" w:rsidR="009132E6" w:rsidRPr="002F383C" w:rsidRDefault="009132E6" w:rsidP="008D3A9E">
            <w:pPr>
              <w:keepNext/>
              <w:spacing w:before="120" w:after="120" w:line="271" w:lineRule="auto"/>
              <w:jc w:val="both"/>
              <w:rPr>
                <w:rFonts w:ascii="Arial" w:hAnsi="Arial" w:cs="Arial"/>
                <w:snapToGrid w:val="0"/>
                <w:sz w:val="22"/>
                <w:szCs w:val="22"/>
              </w:rPr>
            </w:pPr>
            <w:r w:rsidRPr="002F383C">
              <w:rPr>
                <w:rFonts w:ascii="Arial" w:hAnsi="Arial" w:cs="Arial"/>
                <w:snapToGrid w:val="0"/>
                <w:sz w:val="22"/>
                <w:szCs w:val="22"/>
              </w:rPr>
              <w:t>Indikátory:</w:t>
            </w:r>
          </w:p>
          <w:p w14:paraId="21469ADF" w14:textId="77777777" w:rsidR="002F383C" w:rsidRPr="002F383C" w:rsidRDefault="002F383C" w:rsidP="002F383C">
            <w:pPr>
              <w:pStyle w:val="Odstavecseseznamem"/>
              <w:numPr>
                <w:ilvl w:val="0"/>
                <w:numId w:val="32"/>
              </w:numPr>
              <w:spacing w:before="120" w:after="120" w:line="271" w:lineRule="auto"/>
              <w:ind w:right="-2"/>
              <w:jc w:val="both"/>
              <w:rPr>
                <w:rFonts w:ascii="Arial" w:eastAsiaTheme="minorHAnsi" w:hAnsi="Arial" w:cs="Arial"/>
                <w:i/>
                <w:iCs/>
                <w:noProof/>
                <w:color w:val="000000"/>
                <w:sz w:val="22"/>
                <w:szCs w:val="22"/>
                <w:lang w:eastAsia="en-US"/>
              </w:rPr>
            </w:pPr>
            <w:r w:rsidRPr="002F383C">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7C4710" w14:textId="77777777" w:rsidR="002F383C"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t xml:space="preserve">426 </w:t>
            </w:r>
            <w:r w:rsidRPr="002F383C">
              <w:rPr>
                <w:rFonts w:ascii="Arial" w:eastAsiaTheme="minorHAnsi" w:hAnsi="Arial" w:cs="Arial"/>
                <w:i/>
                <w:iCs/>
                <w:noProof/>
                <w:color w:val="000000"/>
                <w:sz w:val="22"/>
                <w:szCs w:val="22"/>
                <w:lang w:eastAsia="en-US"/>
              </w:rPr>
              <w:t>001 - Objem retenčních nádrží pro využití srážkové vody</w:t>
            </w:r>
          </w:p>
          <w:p w14:paraId="2CB01B4D" w14:textId="39022BFA" w:rsidR="000C678D" w:rsidRPr="002F383C" w:rsidRDefault="002F383C" w:rsidP="002F383C">
            <w:pPr>
              <w:pStyle w:val="Odstavecseseznamem"/>
              <w:numPr>
                <w:ilvl w:val="0"/>
                <w:numId w:val="32"/>
              </w:numPr>
              <w:spacing w:before="120" w:after="120" w:line="271" w:lineRule="auto"/>
              <w:ind w:right="-2"/>
              <w:jc w:val="both"/>
              <w:rPr>
                <w:rFonts w:ascii="Arial" w:hAnsi="Arial" w:cs="Arial"/>
                <w:i/>
                <w:iCs/>
                <w:snapToGrid w:val="0"/>
                <w:sz w:val="22"/>
                <w:szCs w:val="22"/>
              </w:rPr>
            </w:pPr>
            <w:r w:rsidRPr="002F383C">
              <w:rPr>
                <w:rFonts w:ascii="Arial" w:hAnsi="Arial" w:cs="Arial"/>
                <w:i/>
                <w:iCs/>
                <w:snapToGrid w:val="0"/>
                <w:sz w:val="22"/>
                <w:szCs w:val="22"/>
              </w:rPr>
              <w:lastRenderedPageBreak/>
              <w:t xml:space="preserve"> </w:t>
            </w:r>
            <w:r w:rsidRPr="002F383C">
              <w:rPr>
                <w:rFonts w:ascii="Arial" w:eastAsiaTheme="minorHAnsi" w:hAnsi="Arial" w:cs="Arial"/>
                <w:i/>
                <w:iCs/>
                <w:noProof/>
                <w:color w:val="000000"/>
                <w:sz w:val="22"/>
                <w:szCs w:val="22"/>
                <w:lang w:eastAsia="en-US"/>
              </w:rPr>
              <w:t xml:space="preserve">444 011 </w:t>
            </w:r>
            <w:r w:rsidRPr="002F383C">
              <w:rPr>
                <w:rFonts w:ascii="Arial" w:eastAsiaTheme="minorHAnsi" w:hAnsi="Arial" w:cs="Arial"/>
                <w:i/>
                <w:iCs/>
                <w:color w:val="000000"/>
                <w:sz w:val="22"/>
                <w:szCs w:val="22"/>
                <w:lang w:eastAsia="en-US"/>
              </w:rPr>
              <w:t>- Počet obyvatel, kteří mají přístup k nové nebo modernizované zelené infrastruktuře</w:t>
            </w:r>
          </w:p>
          <w:p w14:paraId="5001E994" w14:textId="77777777" w:rsidR="009132E6" w:rsidRPr="002F383C" w:rsidRDefault="009132E6" w:rsidP="0042247B">
            <w:pPr>
              <w:spacing w:before="120" w:after="120" w:line="271" w:lineRule="auto"/>
              <w:ind w:right="-2"/>
              <w:jc w:val="both"/>
              <w:rPr>
                <w:rFonts w:ascii="Arial" w:hAnsi="Arial" w:cs="Arial"/>
                <w:snapToGrid w:val="0"/>
                <w:sz w:val="22"/>
                <w:szCs w:val="22"/>
              </w:rPr>
            </w:pPr>
            <w:r w:rsidRPr="002F383C">
              <w:rPr>
                <w:rFonts w:ascii="Arial" w:hAnsi="Arial" w:cs="Arial"/>
                <w:snapToGrid w:val="0"/>
                <w:sz w:val="22"/>
                <w:szCs w:val="22"/>
              </w:rPr>
              <w:t>Pro příjemce jsou závazné pouze indikátory uvedené v Rozhodnutí.</w:t>
            </w:r>
          </w:p>
          <w:p w14:paraId="746ABC43" w14:textId="77777777" w:rsidR="009132E6" w:rsidRPr="002F383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3A27EB21" w:rsidR="009132E6" w:rsidRPr="002F383C" w:rsidRDefault="00EB7FDB" w:rsidP="0042247B">
            <w:pPr>
              <w:spacing w:before="120" w:after="120" w:line="271" w:lineRule="auto"/>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lastRenderedPageBreak/>
              <w:t>Výše f</w:t>
            </w:r>
            <w:r w:rsidR="009132E6" w:rsidRPr="002F383C">
              <w:rPr>
                <w:rFonts w:ascii="Arial" w:hAnsi="Arial" w:cs="Arial"/>
                <w:snapToGrid w:val="0"/>
                <w:sz w:val="22"/>
                <w:szCs w:val="22"/>
                <w:lang w:eastAsia="zh-CN" w:bidi="ar"/>
              </w:rPr>
              <w:t>inanční oprav</w:t>
            </w:r>
            <w:r w:rsidRPr="002F383C">
              <w:rPr>
                <w:rFonts w:ascii="Arial" w:hAnsi="Arial" w:cs="Arial"/>
                <w:snapToGrid w:val="0"/>
                <w:sz w:val="22"/>
                <w:szCs w:val="22"/>
                <w:lang w:eastAsia="zh-CN" w:bidi="ar"/>
              </w:rPr>
              <w:t>y při nenaplnění cílové hodnoty indikátorů</w:t>
            </w:r>
            <w:r w:rsidR="009132E6" w:rsidRPr="002F383C">
              <w:rPr>
                <w:rFonts w:ascii="Arial" w:hAnsi="Arial" w:cs="Arial"/>
                <w:snapToGrid w:val="0"/>
                <w:sz w:val="22"/>
                <w:szCs w:val="22"/>
                <w:lang w:eastAsia="zh-CN" w:bidi="ar"/>
              </w:rPr>
              <w:t xml:space="preserve"> bude vyčíslena v rozmezí 0–100 %</w:t>
            </w:r>
            <w:r w:rsidRPr="002F383C">
              <w:rPr>
                <w:rFonts w:ascii="Arial" w:hAnsi="Arial" w:cs="Arial"/>
                <w:snapToGrid w:val="0"/>
                <w:sz w:val="22"/>
                <w:szCs w:val="22"/>
                <w:lang w:eastAsia="zh-CN" w:bidi="ar"/>
              </w:rPr>
              <w:t>.</w:t>
            </w:r>
            <w:r w:rsidR="000C678D"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K</w:t>
            </w:r>
            <w:r w:rsidR="009132E6" w:rsidRPr="002F383C">
              <w:rPr>
                <w:rFonts w:ascii="Arial" w:hAnsi="Arial" w:cs="Arial"/>
                <w:snapToGrid w:val="0"/>
                <w:sz w:val="22"/>
                <w:szCs w:val="22"/>
                <w:lang w:eastAsia="zh-CN" w:bidi="ar"/>
              </w:rPr>
              <w:t xml:space="preserve">onkrétní výše </w:t>
            </w:r>
            <w:r w:rsidRPr="002F383C">
              <w:rPr>
                <w:rFonts w:ascii="Arial" w:hAnsi="Arial" w:cs="Arial"/>
                <w:snapToGrid w:val="0"/>
                <w:sz w:val="22"/>
                <w:szCs w:val="22"/>
                <w:lang w:eastAsia="zh-CN" w:bidi="ar"/>
              </w:rPr>
              <w:t>je stanovena podle následujících pravidel</w:t>
            </w:r>
            <w:r w:rsidR="009132E6" w:rsidRPr="002F383C">
              <w:rPr>
                <w:rFonts w:ascii="Arial" w:hAnsi="Arial" w:cs="Arial"/>
                <w:snapToGrid w:val="0"/>
                <w:sz w:val="22"/>
                <w:szCs w:val="22"/>
                <w:lang w:eastAsia="zh-CN" w:bidi="ar"/>
              </w:rPr>
              <w:t>:</w:t>
            </w:r>
          </w:p>
          <w:p w14:paraId="69948B08" w14:textId="5FF5E528"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2F383C">
              <w:rPr>
                <w:rFonts w:ascii="Arial" w:hAnsi="Arial" w:cs="Arial"/>
                <w:snapToGrid w:val="0"/>
                <w:sz w:val="22"/>
                <w:szCs w:val="22"/>
                <w:lang w:eastAsia="zh-CN" w:bidi="ar"/>
              </w:rPr>
              <w:t>U</w:t>
            </w:r>
            <w:r w:rsidR="000C678D" w:rsidRPr="002F383C">
              <w:rPr>
                <w:rFonts w:ascii="Arial" w:hAnsi="Arial" w:cs="Arial"/>
                <w:snapToGrid w:val="0"/>
                <w:sz w:val="22"/>
                <w:szCs w:val="22"/>
                <w:lang w:eastAsia="zh-CN" w:bidi="ar"/>
              </w:rPr>
              <w:t xml:space="preserve"> </w:t>
            </w:r>
            <w:r w:rsidR="00866C89" w:rsidRPr="002F383C">
              <w:rPr>
                <w:rFonts w:ascii="Arial" w:hAnsi="Arial" w:cs="Arial"/>
                <w:snapToGrid w:val="0"/>
                <w:sz w:val="22"/>
                <w:szCs w:val="22"/>
                <w:lang w:eastAsia="zh-CN" w:bidi="ar"/>
              </w:rPr>
              <w:t>indikátorů</w:t>
            </w:r>
            <w:r w:rsidRPr="002F383C">
              <w:rPr>
                <w:rFonts w:ascii="Arial" w:hAnsi="Arial" w:cs="Arial"/>
                <w:snapToGrid w:val="0"/>
                <w:sz w:val="22"/>
                <w:szCs w:val="22"/>
                <w:lang w:eastAsia="zh-CN" w:bidi="ar"/>
              </w:rPr>
              <w:t xml:space="preserve"> bez stanoveného tolerančního pásma (indikátor</w:t>
            </w:r>
            <w:r w:rsidR="00866C89" w:rsidRPr="002F383C">
              <w:rPr>
                <w:rFonts w:ascii="Arial" w:hAnsi="Arial" w:cs="Arial"/>
                <w:snapToGrid w:val="0"/>
                <w:sz w:val="22"/>
                <w:szCs w:val="22"/>
                <w:lang w:eastAsia="zh-CN" w:bidi="ar"/>
              </w:rPr>
              <w:t xml:space="preserve"> </w:t>
            </w:r>
            <w:r w:rsidR="009132E6" w:rsidRPr="002F383C">
              <w:rPr>
                <w:rFonts w:ascii="Arial" w:hAnsi="Arial" w:cs="Arial"/>
                <w:i/>
                <w:iCs/>
                <w:snapToGrid w:val="0"/>
                <w:sz w:val="22"/>
                <w:szCs w:val="22"/>
                <w:lang w:eastAsia="zh-CN" w:bidi="ar"/>
              </w:rPr>
              <w:t>I.</w:t>
            </w:r>
            <w:r w:rsidRPr="002F383C">
              <w:rPr>
                <w:rFonts w:ascii="Arial" w:hAnsi="Arial" w:cs="Arial"/>
                <w:snapToGrid w:val="0"/>
                <w:sz w:val="22"/>
                <w:szCs w:val="22"/>
                <w:lang w:eastAsia="zh-CN" w:bidi="ar"/>
              </w:rPr>
              <w:t>)</w:t>
            </w:r>
            <w:r w:rsidR="009132E6" w:rsidRPr="002F383C">
              <w:rPr>
                <w:rFonts w:ascii="Arial" w:hAnsi="Arial" w:cs="Arial"/>
                <w:snapToGrid w:val="0"/>
                <w:sz w:val="22"/>
                <w:szCs w:val="22"/>
                <w:lang w:eastAsia="zh-CN" w:bidi="ar"/>
              </w:rPr>
              <w:t xml:space="preserve"> </w:t>
            </w:r>
            <w:r w:rsidRPr="002F383C">
              <w:rPr>
                <w:rFonts w:ascii="Arial" w:hAnsi="Arial" w:cs="Arial"/>
                <w:snapToGrid w:val="0"/>
                <w:sz w:val="22"/>
                <w:szCs w:val="22"/>
                <w:lang w:eastAsia="zh-CN" w:bidi="ar"/>
              </w:rPr>
              <w:t xml:space="preserve">bude stanovena finanční oprava </w:t>
            </w:r>
            <w:r w:rsidR="009132E6" w:rsidRPr="002F383C">
              <w:rPr>
                <w:rFonts w:ascii="Arial" w:hAnsi="Arial" w:cs="Arial"/>
                <w:snapToGrid w:val="0"/>
                <w:sz w:val="22"/>
                <w:szCs w:val="22"/>
                <w:lang w:eastAsia="zh-CN" w:bidi="ar"/>
              </w:rPr>
              <w:t>v poměrné výši zohledňující dosaženou hodnotu indikátoru</w:t>
            </w:r>
            <w:r w:rsidRPr="002F383C">
              <w:rPr>
                <w:rFonts w:ascii="Arial" w:hAnsi="Arial" w:cs="Arial"/>
                <w:snapToGrid w:val="0"/>
                <w:sz w:val="22"/>
                <w:szCs w:val="22"/>
                <w:lang w:eastAsia="zh-CN" w:bidi="ar"/>
              </w:rPr>
              <w:t xml:space="preserve"> k Rozhodnému datu a cílovou hodnotu indikátoru.</w:t>
            </w:r>
          </w:p>
          <w:p w14:paraId="02A69AF6" w14:textId="25E1B524" w:rsidR="009132E6" w:rsidRPr="002F383C" w:rsidRDefault="00EB7FDB" w:rsidP="008D3A9E">
            <w:pPr>
              <w:pStyle w:val="Odstavecseseznamem"/>
              <w:numPr>
                <w:ilvl w:val="1"/>
                <w:numId w:val="16"/>
              </w:numPr>
              <w:spacing w:before="120" w:after="120" w:line="271" w:lineRule="auto"/>
              <w:ind w:left="318" w:hanging="284"/>
              <w:jc w:val="both"/>
              <w:rPr>
                <w:rFonts w:ascii="Arial" w:hAnsi="Arial" w:cs="Arial"/>
                <w:snapToGrid w:val="0"/>
                <w:sz w:val="22"/>
                <w:szCs w:val="22"/>
              </w:rPr>
            </w:pPr>
            <w:r w:rsidRPr="002F383C">
              <w:rPr>
                <w:rFonts w:ascii="Arial" w:hAnsi="Arial" w:cs="Arial"/>
                <w:snapToGrid w:val="0"/>
                <w:sz w:val="22"/>
                <w:szCs w:val="22"/>
                <w:lang w:eastAsia="zh-CN" w:bidi="ar"/>
              </w:rPr>
              <w:lastRenderedPageBreak/>
              <w:t>V ostatních případech bude finanční oprava stanovena</w:t>
            </w:r>
            <w:r w:rsidR="009132E6" w:rsidRPr="002F383C">
              <w:rPr>
                <w:rFonts w:ascii="Arial" w:hAnsi="Arial" w:cs="Arial"/>
                <w:snapToGrid w:val="0"/>
                <w:sz w:val="22"/>
                <w:szCs w:val="22"/>
                <w:lang w:eastAsia="zh-CN" w:bidi="ar"/>
              </w:rPr>
              <w:t xml:space="preserve"> v poměrné výši zohledňující </w:t>
            </w:r>
            <w:r w:rsidRPr="002F383C">
              <w:rPr>
                <w:rFonts w:ascii="Arial" w:hAnsi="Arial" w:cs="Arial"/>
                <w:snapToGrid w:val="0"/>
                <w:sz w:val="22"/>
                <w:szCs w:val="22"/>
                <w:lang w:eastAsia="zh-CN" w:bidi="ar"/>
              </w:rPr>
              <w:t>dosaženou hodnotu indikátoru k Rozhodnému datu a </w:t>
            </w:r>
            <w:r w:rsidR="009132E6" w:rsidRPr="002F383C">
              <w:rPr>
                <w:rFonts w:ascii="Arial" w:hAnsi="Arial" w:cs="Arial"/>
                <w:snapToGrid w:val="0"/>
                <w:sz w:val="22"/>
                <w:szCs w:val="22"/>
                <w:lang w:eastAsia="zh-CN" w:bidi="ar"/>
              </w:rPr>
              <w:t xml:space="preserve">minimální hranici tolerančního pásma </w:t>
            </w:r>
            <w:r w:rsidR="00925C6E" w:rsidRPr="002F383C">
              <w:rPr>
                <w:rFonts w:ascii="Arial" w:hAnsi="Arial" w:cs="Arial"/>
                <w:snapToGrid w:val="0"/>
                <w:sz w:val="22"/>
                <w:szCs w:val="22"/>
                <w:lang w:eastAsia="zh-CN" w:bidi="ar"/>
              </w:rPr>
              <w:t>indikátoru</w:t>
            </w:r>
            <w:r w:rsidRPr="002F383C">
              <w:rPr>
                <w:rFonts w:ascii="Arial" w:hAnsi="Arial" w:cs="Arial"/>
                <w:snapToGrid w:val="0"/>
                <w:sz w:val="22"/>
                <w:szCs w:val="22"/>
                <w:lang w:eastAsia="zh-CN" w:bidi="ar"/>
              </w:rPr>
              <w:t xml:space="preserve"> v případě</w:t>
            </w:r>
            <w:r w:rsidR="009132E6" w:rsidRPr="002F383C">
              <w:rPr>
                <w:rFonts w:ascii="Arial" w:hAnsi="Arial" w:cs="Arial"/>
                <w:snapToGrid w:val="0"/>
                <w:sz w:val="22"/>
                <w:szCs w:val="22"/>
                <w:lang w:eastAsia="zh-CN" w:bidi="ar"/>
              </w:rPr>
              <w:t>,</w:t>
            </w:r>
            <w:r w:rsidRPr="002F383C">
              <w:rPr>
                <w:rFonts w:ascii="Arial" w:hAnsi="Arial" w:cs="Arial"/>
                <w:snapToGrid w:val="0"/>
                <w:sz w:val="22"/>
                <w:szCs w:val="22"/>
                <w:lang w:eastAsia="zh-CN" w:bidi="ar"/>
              </w:rPr>
              <w:t xml:space="preserve"> kdy nedojde k naplnění cílové hodnoty u indikátoru:</w:t>
            </w:r>
          </w:p>
          <w:p w14:paraId="6929FD1E" w14:textId="6361DAE2" w:rsidR="002F383C" w:rsidRPr="002F383C" w:rsidRDefault="00EB7FDB"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Pr="002F383C">
              <w:rPr>
                <w:rFonts w:ascii="Arial" w:hAnsi="Arial" w:cs="Arial"/>
                <w:snapToGrid w:val="0"/>
                <w:sz w:val="22"/>
                <w:szCs w:val="22"/>
                <w:lang w:eastAsia="zh-CN" w:bidi="ar"/>
              </w:rPr>
              <w:t xml:space="preserve"> na 9</w:t>
            </w:r>
            <w:r w:rsidR="002F383C" w:rsidRPr="002F383C">
              <w:rPr>
                <w:rFonts w:ascii="Arial" w:hAnsi="Arial" w:cs="Arial"/>
                <w:snapToGrid w:val="0"/>
                <w:sz w:val="22"/>
                <w:szCs w:val="22"/>
                <w:lang w:eastAsia="zh-CN" w:bidi="ar"/>
              </w:rPr>
              <w:t>0</w:t>
            </w:r>
            <w:r w:rsidRPr="002F383C">
              <w:rPr>
                <w:rFonts w:ascii="Arial" w:hAnsi="Arial" w:cs="Arial"/>
                <w:snapToGrid w:val="0"/>
                <w:sz w:val="22"/>
                <w:szCs w:val="22"/>
                <w:lang w:eastAsia="zh-CN" w:bidi="ar"/>
              </w:rPr>
              <w:t xml:space="preserve"> %</w:t>
            </w:r>
            <w:r w:rsidR="00D0483E" w:rsidRPr="002F383C">
              <w:rPr>
                <w:rFonts w:ascii="Arial" w:hAnsi="Arial" w:cs="Arial"/>
                <w:snapToGrid w:val="0"/>
                <w:sz w:val="22"/>
                <w:szCs w:val="22"/>
                <w:lang w:eastAsia="zh-CN" w:bidi="ar"/>
              </w:rPr>
              <w:t xml:space="preserve"> a víc</w:t>
            </w:r>
            <w:r w:rsidR="00D0483E">
              <w:rPr>
                <w:rFonts w:ascii="Arial" w:hAnsi="Arial" w:cs="Arial"/>
                <w:snapToGrid w:val="0"/>
                <w:sz w:val="22"/>
                <w:szCs w:val="22"/>
                <w:lang w:eastAsia="zh-CN" w:bidi="ar"/>
              </w:rPr>
              <w:t>e</w:t>
            </w:r>
            <w:r w:rsidRPr="002F383C">
              <w:rPr>
                <w:rFonts w:ascii="Arial" w:hAnsi="Arial" w:cs="Arial"/>
                <w:snapToGrid w:val="0"/>
                <w:sz w:val="22"/>
                <w:szCs w:val="22"/>
                <w:lang w:eastAsia="zh-CN" w:bidi="ar"/>
              </w:rPr>
              <w:t>,</w:t>
            </w:r>
          </w:p>
          <w:p w14:paraId="2AF32405" w14:textId="0DFFE92D" w:rsidR="002F383C" w:rsidRPr="002F383C" w:rsidRDefault="002F383C" w:rsidP="002F383C">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2F383C">
              <w:rPr>
                <w:rFonts w:ascii="Arial" w:hAnsi="Arial" w:cs="Arial"/>
                <w:i/>
                <w:iCs/>
                <w:snapToGrid w:val="0"/>
                <w:sz w:val="22"/>
                <w:szCs w:val="22"/>
                <w:lang w:eastAsia="zh-CN" w:bidi="ar"/>
              </w:rPr>
              <w:t>II</w:t>
            </w:r>
            <w:r w:rsidR="005B722D">
              <w:rPr>
                <w:rFonts w:ascii="Arial" w:hAnsi="Arial" w:cs="Arial"/>
                <w:i/>
                <w:iCs/>
                <w:snapToGrid w:val="0"/>
                <w:sz w:val="22"/>
                <w:szCs w:val="22"/>
                <w:lang w:eastAsia="zh-CN" w:bidi="ar"/>
              </w:rPr>
              <w:t>I</w:t>
            </w:r>
            <w:r w:rsidRPr="002F383C">
              <w:rPr>
                <w:rFonts w:ascii="Arial" w:hAnsi="Arial" w:cs="Arial"/>
                <w:i/>
                <w:iCs/>
                <w:snapToGrid w:val="0"/>
                <w:sz w:val="22"/>
                <w:szCs w:val="22"/>
                <w:lang w:eastAsia="zh-CN" w:bidi="ar"/>
              </w:rPr>
              <w:t>.</w:t>
            </w:r>
            <w:r w:rsidRPr="002F383C">
              <w:rPr>
                <w:rFonts w:ascii="Arial" w:hAnsi="Arial" w:cs="Arial"/>
                <w:snapToGrid w:val="0"/>
                <w:sz w:val="22"/>
                <w:szCs w:val="22"/>
                <w:lang w:eastAsia="zh-CN" w:bidi="ar"/>
              </w:rPr>
              <w:t xml:space="preserve"> na </w:t>
            </w:r>
            <w:r>
              <w:rPr>
                <w:rFonts w:ascii="Arial" w:hAnsi="Arial" w:cs="Arial"/>
                <w:snapToGrid w:val="0"/>
                <w:sz w:val="22"/>
                <w:szCs w:val="22"/>
                <w:lang w:eastAsia="zh-CN" w:bidi="ar"/>
              </w:rPr>
              <w:t>7</w:t>
            </w:r>
            <w:r w:rsidRPr="002F383C">
              <w:rPr>
                <w:rFonts w:ascii="Arial" w:hAnsi="Arial" w:cs="Arial"/>
                <w:snapToGrid w:val="0"/>
                <w:sz w:val="22"/>
                <w:szCs w:val="22"/>
                <w:lang w:eastAsia="zh-CN" w:bidi="ar"/>
              </w:rPr>
              <w:t>0 % a víc</w:t>
            </w:r>
            <w:r>
              <w:rPr>
                <w:rFonts w:ascii="Arial" w:hAnsi="Arial" w:cs="Arial"/>
                <w:snapToGrid w:val="0"/>
                <w:sz w:val="22"/>
                <w:szCs w:val="22"/>
                <w:lang w:eastAsia="zh-CN" w:bidi="ar"/>
              </w:rPr>
              <w:t>e.</w:t>
            </w:r>
          </w:p>
          <w:p w14:paraId="408BDE7F" w14:textId="7A67C586" w:rsidR="009132E6" w:rsidRPr="002F383C" w:rsidRDefault="009132E6" w:rsidP="0074213A">
            <w:pPr>
              <w:spacing w:before="120" w:after="120" w:line="271" w:lineRule="auto"/>
              <w:jc w:val="both"/>
              <w:rPr>
                <w:rFonts w:ascii="Arial" w:hAnsi="Arial" w:cs="Arial"/>
                <w:sz w:val="22"/>
                <w:szCs w:val="22"/>
              </w:rPr>
            </w:pPr>
            <w:r w:rsidRPr="002F383C">
              <w:rPr>
                <w:rFonts w:ascii="Arial" w:hAnsi="Arial" w:cs="Arial"/>
                <w:snapToGrid w:val="0"/>
                <w:sz w:val="22"/>
                <w:szCs w:val="22"/>
              </w:rPr>
              <w:t>Překročen</w:t>
            </w:r>
            <w:r w:rsidR="002F383C" w:rsidRPr="002F383C">
              <w:rPr>
                <w:rFonts w:ascii="Arial" w:hAnsi="Arial" w:cs="Arial"/>
                <w:snapToGrid w:val="0"/>
                <w:sz w:val="22"/>
                <w:szCs w:val="22"/>
              </w:rPr>
              <w:t>í</w:t>
            </w:r>
            <w:r w:rsidR="00925C6E" w:rsidRPr="002F383C">
              <w:rPr>
                <w:rStyle w:val="Znakapoznpodarou"/>
                <w:rFonts w:ascii="Arial" w:hAnsi="Arial" w:cs="Arial"/>
                <w:snapToGrid w:val="0"/>
                <w:sz w:val="22"/>
                <w:szCs w:val="22"/>
              </w:rPr>
              <w:footnoteReference w:id="15"/>
            </w:r>
            <w:r w:rsidRPr="002F383C">
              <w:rPr>
                <w:rFonts w:ascii="Arial" w:hAnsi="Arial" w:cs="Arial"/>
                <w:snapToGrid w:val="0"/>
                <w:sz w:val="22"/>
                <w:szCs w:val="22"/>
              </w:rPr>
              <w:t xml:space="preserve"> cílové hodnoty indikátorů nepodléhá finanční opravě</w:t>
            </w:r>
            <w:r w:rsidR="002F624E" w:rsidRPr="002F383C">
              <w:rPr>
                <w:rFonts w:ascii="Arial" w:hAnsi="Arial" w:cs="Arial"/>
                <w:snapToGrid w:val="0"/>
                <w:sz w:val="22"/>
                <w:szCs w:val="22"/>
              </w:rPr>
              <w:t>.</w:t>
            </w:r>
          </w:p>
        </w:tc>
      </w:tr>
      <w:tr w:rsidR="009132E6" w:rsidRPr="00BF657C" w14:paraId="1BD56B81" w14:textId="77777777" w:rsidTr="0059122B">
        <w:trPr>
          <w:trHeight w:val="516"/>
        </w:trPr>
        <w:tc>
          <w:tcPr>
            <w:tcW w:w="9067" w:type="dxa"/>
            <w:gridSpan w:val="2"/>
            <w:shd w:val="clear" w:color="auto" w:fill="D9D9D9" w:themeFill="background1" w:themeFillShade="D9"/>
          </w:tcPr>
          <w:p w14:paraId="4285A345"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59122B">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5EEEE70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w:t>
            </w:r>
          </w:p>
          <w:p w14:paraId="7518124B" w14:textId="0E2256FC"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b = skutečná doba neplnění podmínky,</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59122B">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566FA7A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x = výše finanční opravy,</w:t>
            </w:r>
          </w:p>
          <w:p w14:paraId="0B2D9002" w14:textId="2CB37C0C"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w:t>
            </w:r>
          </w:p>
          <w:p w14:paraId="6DFA4F9A" w14:textId="7CAAB09F"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b = skutečná doba neplnění podmínky,</w:t>
            </w:r>
          </w:p>
          <w:p w14:paraId="36CCAD99" w14:textId="3B46C2EA"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59122B">
        <w:trPr>
          <w:trHeight w:val="516"/>
        </w:trPr>
        <w:tc>
          <w:tcPr>
            <w:tcW w:w="9067" w:type="dxa"/>
            <w:gridSpan w:val="2"/>
            <w:shd w:val="clear" w:color="auto" w:fill="D9D9D9" w:themeFill="background1" w:themeFillShade="D9"/>
          </w:tcPr>
          <w:p w14:paraId="47FACDFB" w14:textId="77777777" w:rsidR="009132E6" w:rsidRPr="000424A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0424A0">
              <w:rPr>
                <w:rFonts w:ascii="Arial" w:hAnsi="Arial" w:cs="Arial"/>
                <w:b/>
                <w:bCs/>
                <w:snapToGrid w:val="0"/>
                <w:sz w:val="22"/>
                <w:szCs w:val="22"/>
              </w:rPr>
              <w:lastRenderedPageBreak/>
              <w:t>Udržení indikátorů</w:t>
            </w:r>
          </w:p>
        </w:tc>
      </w:tr>
      <w:tr w:rsidR="009132E6" w:rsidRPr="00BF657C" w14:paraId="4B0E91EF" w14:textId="77777777" w:rsidTr="0059122B">
        <w:trPr>
          <w:trHeight w:val="1124"/>
        </w:trPr>
        <w:tc>
          <w:tcPr>
            <w:tcW w:w="4533" w:type="dxa"/>
          </w:tcPr>
          <w:p w14:paraId="1A11AAB3" w14:textId="7AF6639F" w:rsidR="009132E6" w:rsidRPr="000424A0" w:rsidRDefault="000424A0" w:rsidP="0042247B">
            <w:pPr>
              <w:spacing w:before="120" w:after="120" w:line="271" w:lineRule="auto"/>
              <w:ind w:right="-2"/>
              <w:jc w:val="both"/>
              <w:rPr>
                <w:rFonts w:ascii="Arial" w:hAnsi="Arial" w:cs="Arial"/>
                <w:snapToGrid w:val="0"/>
                <w:sz w:val="22"/>
                <w:szCs w:val="22"/>
              </w:rPr>
            </w:pPr>
            <w:r>
              <w:rPr>
                <w:rFonts w:ascii="Arial" w:hAnsi="Arial" w:cs="Arial"/>
                <w:snapToGrid w:val="0"/>
                <w:sz w:val="22"/>
                <w:szCs w:val="22"/>
              </w:rPr>
              <w:t xml:space="preserve"> </w:t>
            </w:r>
            <w:r w:rsidR="009132E6" w:rsidRPr="000424A0">
              <w:rPr>
                <w:rFonts w:ascii="Arial" w:hAnsi="Arial" w:cs="Arial"/>
                <w:snapToGrid w:val="0"/>
                <w:sz w:val="22"/>
                <w:szCs w:val="22"/>
              </w:rPr>
              <w:t xml:space="preserve">Příjemce je povinen v době udržitelnosti </w:t>
            </w:r>
            <w:r w:rsidR="00EB7FDB" w:rsidRPr="000424A0">
              <w:rPr>
                <w:rFonts w:ascii="Arial" w:hAnsi="Arial" w:cs="Arial"/>
                <w:snapToGrid w:val="0"/>
                <w:sz w:val="22"/>
                <w:szCs w:val="22"/>
              </w:rPr>
              <w:t xml:space="preserve">přinejmenším zachovat výši uvedených indikátorů </w:t>
            </w:r>
            <w:r w:rsidR="00925C6E" w:rsidRPr="000424A0">
              <w:rPr>
                <w:rFonts w:ascii="Arial" w:hAnsi="Arial" w:cs="Arial"/>
                <w:snapToGrid w:val="0"/>
                <w:sz w:val="22"/>
                <w:szCs w:val="22"/>
              </w:rPr>
              <w:t>dosaženou k Rozhodnému datu</w:t>
            </w:r>
            <w:r w:rsidR="009132E6" w:rsidRPr="000424A0">
              <w:rPr>
                <w:rFonts w:ascii="Arial" w:hAnsi="Arial" w:cs="Arial"/>
                <w:snapToGrid w:val="0"/>
                <w:sz w:val="22"/>
                <w:szCs w:val="22"/>
              </w:rPr>
              <w:t>.</w:t>
            </w:r>
            <w:r w:rsidR="00EB7FDB" w:rsidRPr="000424A0">
              <w:rPr>
                <w:rStyle w:val="Znakapoznpodarou"/>
                <w:rFonts w:ascii="Arial" w:hAnsi="Arial" w:cs="Arial"/>
                <w:snapToGrid w:val="0"/>
                <w:sz w:val="22"/>
                <w:szCs w:val="22"/>
              </w:rPr>
              <w:footnoteReference w:id="16"/>
            </w:r>
          </w:p>
          <w:p w14:paraId="14AB43D3" w14:textId="77777777" w:rsidR="00277403" w:rsidRPr="000424A0" w:rsidRDefault="00277403" w:rsidP="00277403">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Indikátory:</w:t>
            </w:r>
          </w:p>
          <w:p w14:paraId="6C7B6534" w14:textId="77777777" w:rsidR="000424A0" w:rsidRPr="000424A0" w:rsidRDefault="000424A0" w:rsidP="000424A0">
            <w:pPr>
              <w:pStyle w:val="Odstavecseseznamem"/>
              <w:numPr>
                <w:ilvl w:val="0"/>
                <w:numId w:val="35"/>
              </w:numPr>
              <w:spacing w:before="120" w:after="120" w:line="271" w:lineRule="auto"/>
              <w:ind w:right="-2"/>
              <w:jc w:val="both"/>
              <w:rPr>
                <w:rFonts w:ascii="Arial" w:eastAsiaTheme="minorHAnsi" w:hAnsi="Arial" w:cs="Arial"/>
                <w:i/>
                <w:iCs/>
                <w:noProof/>
                <w:color w:val="000000"/>
                <w:sz w:val="22"/>
                <w:szCs w:val="22"/>
                <w:lang w:eastAsia="en-US"/>
              </w:rPr>
            </w:pPr>
            <w:r w:rsidRPr="000424A0">
              <w:rPr>
                <w:rFonts w:ascii="Arial" w:eastAsiaTheme="minorHAnsi" w:hAnsi="Arial" w:cs="Arial"/>
                <w:i/>
                <w:iCs/>
                <w:noProof/>
                <w:color w:val="000000"/>
                <w:sz w:val="22"/>
                <w:szCs w:val="22"/>
                <w:lang w:eastAsia="en-US"/>
              </w:rPr>
              <w:t>444 001 - Zelená infrastruktura podpořená pro jiné účely než přizpůsobování se změnám klimatu</w:t>
            </w:r>
          </w:p>
          <w:p w14:paraId="54E65D85"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426 </w:t>
            </w:r>
            <w:r w:rsidRPr="000424A0">
              <w:rPr>
                <w:rFonts w:ascii="Arial" w:eastAsiaTheme="minorHAnsi" w:hAnsi="Arial" w:cs="Arial"/>
                <w:i/>
                <w:iCs/>
                <w:noProof/>
                <w:color w:val="000000"/>
                <w:sz w:val="22"/>
                <w:szCs w:val="22"/>
                <w:lang w:eastAsia="en-US"/>
              </w:rPr>
              <w:t>001 - Objem retenčních nádrží pro využití srážkové vody</w:t>
            </w:r>
          </w:p>
          <w:p w14:paraId="249EAB3C" w14:textId="77777777" w:rsidR="000424A0" w:rsidRPr="000424A0" w:rsidRDefault="000424A0" w:rsidP="000424A0">
            <w:pPr>
              <w:pStyle w:val="Odstavecseseznamem"/>
              <w:numPr>
                <w:ilvl w:val="0"/>
                <w:numId w:val="35"/>
              </w:numPr>
              <w:spacing w:before="120" w:after="120" w:line="271" w:lineRule="auto"/>
              <w:ind w:right="-2"/>
              <w:jc w:val="both"/>
              <w:rPr>
                <w:rFonts w:ascii="Arial" w:hAnsi="Arial" w:cs="Arial"/>
                <w:i/>
                <w:iCs/>
                <w:snapToGrid w:val="0"/>
                <w:sz w:val="22"/>
                <w:szCs w:val="22"/>
              </w:rPr>
            </w:pPr>
            <w:r w:rsidRPr="000424A0">
              <w:rPr>
                <w:rFonts w:ascii="Arial" w:hAnsi="Arial" w:cs="Arial"/>
                <w:i/>
                <w:iCs/>
                <w:snapToGrid w:val="0"/>
                <w:sz w:val="22"/>
                <w:szCs w:val="22"/>
              </w:rPr>
              <w:t xml:space="preserve"> </w:t>
            </w:r>
            <w:r w:rsidRPr="000424A0">
              <w:rPr>
                <w:rFonts w:ascii="Arial" w:eastAsiaTheme="minorHAnsi" w:hAnsi="Arial" w:cs="Arial"/>
                <w:i/>
                <w:iCs/>
                <w:noProof/>
                <w:color w:val="000000"/>
                <w:sz w:val="22"/>
                <w:szCs w:val="22"/>
                <w:lang w:eastAsia="en-US"/>
              </w:rPr>
              <w:t xml:space="preserve">444 011 </w:t>
            </w:r>
            <w:r w:rsidRPr="000424A0">
              <w:rPr>
                <w:rFonts w:ascii="Arial" w:eastAsiaTheme="minorHAnsi" w:hAnsi="Arial" w:cs="Arial"/>
                <w:i/>
                <w:iCs/>
                <w:color w:val="000000"/>
                <w:sz w:val="22"/>
                <w:szCs w:val="22"/>
                <w:lang w:eastAsia="en-US"/>
              </w:rPr>
              <w:t>- Počet obyvatel, kteří mají přístup k nové nebo modernizované zelené infrastruktuře</w:t>
            </w:r>
          </w:p>
          <w:p w14:paraId="2BA0D56F" w14:textId="77777777" w:rsidR="009132E6" w:rsidRPr="000424A0" w:rsidRDefault="009132E6" w:rsidP="0042247B">
            <w:pPr>
              <w:spacing w:before="120" w:after="120" w:line="271" w:lineRule="auto"/>
              <w:ind w:right="-2"/>
              <w:jc w:val="both"/>
              <w:rPr>
                <w:rFonts w:ascii="Arial" w:hAnsi="Arial" w:cs="Arial"/>
                <w:snapToGrid w:val="0"/>
                <w:sz w:val="22"/>
                <w:szCs w:val="22"/>
              </w:rPr>
            </w:pPr>
            <w:r w:rsidRPr="000424A0">
              <w:rPr>
                <w:rFonts w:ascii="Arial" w:hAnsi="Arial" w:cs="Arial"/>
                <w:snapToGrid w:val="0"/>
                <w:sz w:val="22"/>
                <w:szCs w:val="22"/>
              </w:rPr>
              <w:t>Pro příjemce jsou závazné pouze indikátory uvedené v Rozhodnutí.</w:t>
            </w:r>
          </w:p>
        </w:tc>
        <w:tc>
          <w:tcPr>
            <w:tcW w:w="4534" w:type="dxa"/>
          </w:tcPr>
          <w:p w14:paraId="641DC929" w14:textId="669F17C0" w:rsidR="009132E6" w:rsidRPr="000424A0" w:rsidRDefault="00A90CCF"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Výše f</w:t>
            </w:r>
            <w:r w:rsidR="009132E6" w:rsidRPr="000424A0">
              <w:rPr>
                <w:rFonts w:ascii="Arial" w:hAnsi="Arial" w:cs="Arial"/>
                <w:snapToGrid w:val="0"/>
                <w:sz w:val="22"/>
                <w:szCs w:val="22"/>
                <w:lang w:eastAsia="zh-CN" w:bidi="ar"/>
              </w:rPr>
              <w:t>inanční oprav</w:t>
            </w:r>
            <w:r w:rsidRPr="000424A0">
              <w:rPr>
                <w:rFonts w:ascii="Arial" w:hAnsi="Arial" w:cs="Arial"/>
                <w:snapToGrid w:val="0"/>
                <w:sz w:val="22"/>
                <w:szCs w:val="22"/>
                <w:lang w:eastAsia="zh-CN" w:bidi="ar"/>
              </w:rPr>
              <w:t>y při neudržení dosažené hodnoty indikátorů k Rozhodnému datu</w:t>
            </w:r>
            <w:r w:rsidR="009132E6" w:rsidRPr="000424A0">
              <w:rPr>
                <w:rFonts w:ascii="Arial" w:hAnsi="Arial" w:cs="Arial"/>
                <w:snapToGrid w:val="0"/>
                <w:sz w:val="22"/>
                <w:szCs w:val="22"/>
                <w:lang w:eastAsia="zh-CN" w:bidi="ar"/>
              </w:rPr>
              <w:t xml:space="preserve"> bude vyčíslena v rozmezí 0–100 %</w:t>
            </w:r>
            <w:r w:rsidRPr="000424A0">
              <w:rPr>
                <w:rFonts w:ascii="Arial" w:hAnsi="Arial" w:cs="Arial"/>
                <w:snapToGrid w:val="0"/>
                <w:sz w:val="22"/>
                <w:szCs w:val="22"/>
                <w:lang w:eastAsia="zh-CN" w:bidi="ar"/>
              </w:rPr>
              <w:t>.</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K</w:t>
            </w:r>
            <w:r w:rsidR="009132E6" w:rsidRPr="000424A0">
              <w:rPr>
                <w:rFonts w:ascii="Arial" w:hAnsi="Arial" w:cs="Arial"/>
                <w:snapToGrid w:val="0"/>
                <w:sz w:val="22"/>
                <w:szCs w:val="22"/>
                <w:lang w:eastAsia="zh-CN" w:bidi="ar"/>
              </w:rPr>
              <w:t xml:space="preserve">onkrétní výše </w:t>
            </w:r>
            <w:r w:rsidRPr="000424A0">
              <w:rPr>
                <w:rFonts w:ascii="Arial" w:hAnsi="Arial" w:cs="Arial"/>
                <w:snapToGrid w:val="0"/>
                <w:sz w:val="22"/>
                <w:szCs w:val="22"/>
                <w:lang w:eastAsia="zh-CN" w:bidi="ar"/>
              </w:rPr>
              <w:t>je stanovena podle následujících pravidel</w:t>
            </w:r>
            <w:r w:rsidR="009132E6" w:rsidRPr="000424A0">
              <w:rPr>
                <w:rFonts w:ascii="Arial" w:hAnsi="Arial" w:cs="Arial"/>
                <w:snapToGrid w:val="0"/>
                <w:sz w:val="22"/>
                <w:szCs w:val="22"/>
                <w:lang w:eastAsia="zh-CN" w:bidi="ar"/>
              </w:rPr>
              <w:t>:</w:t>
            </w:r>
          </w:p>
          <w:p w14:paraId="65BB193C" w14:textId="10534BEF"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U</w:t>
            </w:r>
            <w:r w:rsidR="00351B32" w:rsidRPr="000424A0">
              <w:rPr>
                <w:rFonts w:ascii="Arial" w:hAnsi="Arial" w:cs="Arial"/>
                <w:snapToGrid w:val="0"/>
                <w:sz w:val="22"/>
                <w:szCs w:val="22"/>
                <w:lang w:eastAsia="zh-CN" w:bidi="ar"/>
              </w:rPr>
              <w:t xml:space="preserve"> indikátorů</w:t>
            </w:r>
            <w:r w:rsidRPr="000424A0">
              <w:rPr>
                <w:rFonts w:ascii="Arial" w:hAnsi="Arial" w:cs="Arial"/>
                <w:snapToGrid w:val="0"/>
                <w:sz w:val="22"/>
                <w:szCs w:val="22"/>
                <w:lang w:eastAsia="zh-CN" w:bidi="ar"/>
              </w:rPr>
              <w:t>, u kterých došlo k aplikaci finanční opravy podle bodu 6</w:t>
            </w:r>
            <w:r w:rsidR="009B58A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u</w:t>
            </w:r>
            <w:r w:rsidR="00DB2F10"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indikátorů bez stanoveného tolerančního pásma (indikátor</w:t>
            </w:r>
            <w:r w:rsidR="00351B32" w:rsidRPr="000424A0">
              <w:rPr>
                <w:rFonts w:ascii="Arial" w:hAnsi="Arial" w:cs="Arial"/>
                <w:snapToGrid w:val="0"/>
                <w:sz w:val="22"/>
                <w:szCs w:val="22"/>
                <w:lang w:eastAsia="zh-CN" w:bidi="ar"/>
              </w:rPr>
              <w:t xml:space="preserve"> </w:t>
            </w:r>
            <w:r w:rsidR="009132E6" w:rsidRPr="000424A0">
              <w:rPr>
                <w:rFonts w:ascii="Arial" w:hAnsi="Arial" w:cs="Arial"/>
                <w:i/>
                <w:iCs/>
                <w:snapToGrid w:val="0"/>
                <w:sz w:val="22"/>
                <w:szCs w:val="22"/>
                <w:lang w:eastAsia="zh-CN" w:bidi="ar"/>
              </w:rPr>
              <w:t>I.</w:t>
            </w:r>
            <w:r w:rsidRPr="000424A0">
              <w:rPr>
                <w:rFonts w:ascii="Arial" w:hAnsi="Arial" w:cs="Arial"/>
                <w:snapToGrid w:val="0"/>
                <w:sz w:val="22"/>
                <w:szCs w:val="22"/>
                <w:lang w:eastAsia="zh-CN" w:bidi="ar"/>
              </w:rPr>
              <w:t>)</w:t>
            </w:r>
            <w:r w:rsidR="00156CDA" w:rsidRPr="000424A0">
              <w:rPr>
                <w:rFonts w:ascii="Arial" w:hAnsi="Arial" w:cs="Arial"/>
                <w:snapToGrid w:val="0"/>
                <w:sz w:val="22"/>
                <w:szCs w:val="22"/>
                <w:lang w:eastAsia="zh-CN" w:bidi="ar"/>
              </w:rPr>
              <w:t>,</w:t>
            </w:r>
            <w:r w:rsidRPr="000424A0">
              <w:rPr>
                <w:rFonts w:ascii="Arial" w:hAnsi="Arial" w:cs="Arial"/>
                <w:snapToGrid w:val="0"/>
                <w:sz w:val="22"/>
                <w:szCs w:val="22"/>
                <w:lang w:eastAsia="zh-CN" w:bidi="ar"/>
              </w:rPr>
              <w:t xml:space="preserve"> bude</w:t>
            </w:r>
            <w:r w:rsidR="009132E6" w:rsidRPr="000424A0">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stanovena finanční oprava </w:t>
            </w:r>
            <w:r w:rsidR="009132E6" w:rsidRPr="000424A0">
              <w:rPr>
                <w:rFonts w:ascii="Arial" w:hAnsi="Arial" w:cs="Arial"/>
                <w:snapToGrid w:val="0"/>
                <w:sz w:val="22"/>
                <w:szCs w:val="22"/>
                <w:lang w:eastAsia="zh-CN" w:bidi="ar"/>
              </w:rPr>
              <w:t xml:space="preserve">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a</w:t>
            </w:r>
            <w:r w:rsidR="00DB2F10" w:rsidRPr="000424A0">
              <w:rPr>
                <w:rFonts w:ascii="Arial" w:hAnsi="Arial" w:cs="Arial"/>
                <w:snapToGrid w:val="0"/>
                <w:sz w:val="22"/>
                <w:szCs w:val="22"/>
                <w:lang w:eastAsia="zh-CN" w:bidi="ar"/>
              </w:rPr>
              <w:t> </w:t>
            </w:r>
            <w:r w:rsidR="00AB53F1" w:rsidRPr="000424A0">
              <w:rPr>
                <w:rFonts w:ascii="Arial" w:hAnsi="Arial" w:cs="Arial"/>
                <w:snapToGrid w:val="0"/>
                <w:sz w:val="22"/>
                <w:szCs w:val="22"/>
                <w:lang w:eastAsia="zh-CN" w:bidi="ar"/>
              </w:rPr>
              <w:t xml:space="preserve">dosaženou </w:t>
            </w:r>
            <w:r w:rsidR="009132E6" w:rsidRPr="000424A0">
              <w:rPr>
                <w:rFonts w:ascii="Arial" w:hAnsi="Arial" w:cs="Arial"/>
                <w:snapToGrid w:val="0"/>
                <w:sz w:val="22"/>
                <w:szCs w:val="22"/>
                <w:lang w:eastAsia="zh-CN" w:bidi="ar"/>
              </w:rPr>
              <w:t>hodnotu indikátoru</w:t>
            </w:r>
            <w:r w:rsidR="00925C6E" w:rsidRPr="000424A0">
              <w:rPr>
                <w:rFonts w:ascii="Arial" w:hAnsi="Arial" w:cs="Arial"/>
                <w:snapToGrid w:val="0"/>
                <w:sz w:val="22"/>
                <w:szCs w:val="22"/>
                <w:lang w:eastAsia="zh-CN" w:bidi="ar"/>
              </w:rPr>
              <w:t xml:space="preserve"> k Rozhodnému datu</w:t>
            </w:r>
            <w:r w:rsidRPr="000424A0">
              <w:rPr>
                <w:rFonts w:ascii="Arial" w:hAnsi="Arial" w:cs="Arial"/>
                <w:snapToGrid w:val="0"/>
                <w:sz w:val="22"/>
                <w:szCs w:val="22"/>
                <w:lang w:eastAsia="zh-CN" w:bidi="ar"/>
              </w:rPr>
              <w:t>.</w:t>
            </w:r>
          </w:p>
          <w:p w14:paraId="55C40FDA" w14:textId="24B06E4A" w:rsidR="009132E6" w:rsidRPr="000424A0" w:rsidRDefault="00A90CCF" w:rsidP="008D3A9E">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0424A0">
              <w:rPr>
                <w:rFonts w:ascii="Arial" w:hAnsi="Arial" w:cs="Arial"/>
                <w:snapToGrid w:val="0"/>
                <w:sz w:val="22"/>
                <w:szCs w:val="22"/>
                <w:lang w:eastAsia="zh-CN" w:bidi="ar"/>
              </w:rPr>
              <w:t>V ostatních případech bude stanovena finanční oprava</w:t>
            </w:r>
            <w:r w:rsidR="009132E6" w:rsidRPr="000424A0">
              <w:rPr>
                <w:rFonts w:ascii="Arial" w:hAnsi="Arial" w:cs="Arial"/>
                <w:snapToGrid w:val="0"/>
                <w:sz w:val="22"/>
                <w:szCs w:val="22"/>
                <w:lang w:eastAsia="zh-CN" w:bidi="ar"/>
              </w:rPr>
              <w:t xml:space="preserve"> v poměrné výši zohledňující </w:t>
            </w:r>
            <w:r w:rsidRPr="000424A0">
              <w:rPr>
                <w:rFonts w:ascii="Arial" w:hAnsi="Arial" w:cs="Arial"/>
                <w:snapToGrid w:val="0"/>
                <w:sz w:val="22"/>
                <w:szCs w:val="22"/>
                <w:lang w:eastAsia="zh-CN" w:bidi="ar"/>
              </w:rPr>
              <w:t>skutečně udrženou hodnotu indikátoru</w:t>
            </w:r>
            <w:r w:rsidRPr="000424A0" w:rsidDel="00AB53F1">
              <w:rPr>
                <w:rFonts w:ascii="Arial" w:hAnsi="Arial" w:cs="Arial"/>
                <w:snapToGrid w:val="0"/>
                <w:sz w:val="22"/>
                <w:szCs w:val="22"/>
                <w:lang w:eastAsia="zh-CN" w:bidi="ar"/>
              </w:rPr>
              <w:t xml:space="preserve"> </w:t>
            </w:r>
            <w:r w:rsidRPr="000424A0">
              <w:rPr>
                <w:rFonts w:ascii="Arial" w:hAnsi="Arial" w:cs="Arial"/>
                <w:snapToGrid w:val="0"/>
                <w:sz w:val="22"/>
                <w:szCs w:val="22"/>
                <w:lang w:eastAsia="zh-CN" w:bidi="ar"/>
              </w:rPr>
              <w:t xml:space="preserve">a </w:t>
            </w:r>
            <w:r w:rsidR="009132E6" w:rsidRPr="000424A0">
              <w:rPr>
                <w:rFonts w:ascii="Arial" w:hAnsi="Arial" w:cs="Arial"/>
                <w:snapToGrid w:val="0"/>
                <w:sz w:val="22"/>
                <w:szCs w:val="22"/>
                <w:lang w:eastAsia="zh-CN" w:bidi="ar"/>
              </w:rPr>
              <w:t>minimální hranic</w:t>
            </w:r>
            <w:r w:rsidR="00925C6E" w:rsidRPr="000424A0">
              <w:rPr>
                <w:rFonts w:ascii="Arial" w:hAnsi="Arial" w:cs="Arial"/>
                <w:snapToGrid w:val="0"/>
                <w:sz w:val="22"/>
                <w:szCs w:val="22"/>
                <w:lang w:eastAsia="zh-CN" w:bidi="ar"/>
              </w:rPr>
              <w:t>i</w:t>
            </w:r>
            <w:r w:rsidR="009132E6" w:rsidRPr="000424A0">
              <w:rPr>
                <w:rFonts w:ascii="Arial" w:hAnsi="Arial" w:cs="Arial"/>
                <w:snapToGrid w:val="0"/>
                <w:sz w:val="22"/>
                <w:szCs w:val="22"/>
                <w:lang w:eastAsia="zh-CN" w:bidi="ar"/>
              </w:rPr>
              <w:t xml:space="preserve"> tolerančního pásma </w:t>
            </w:r>
            <w:r w:rsidR="00925C6E" w:rsidRPr="000424A0">
              <w:rPr>
                <w:rFonts w:ascii="Arial" w:hAnsi="Arial" w:cs="Arial"/>
                <w:snapToGrid w:val="0"/>
                <w:sz w:val="22"/>
                <w:szCs w:val="22"/>
                <w:lang w:eastAsia="zh-CN" w:bidi="ar"/>
              </w:rPr>
              <w:t>indikátoru</w:t>
            </w:r>
            <w:r w:rsidRPr="000424A0">
              <w:rPr>
                <w:rFonts w:ascii="Arial" w:hAnsi="Arial" w:cs="Arial"/>
                <w:snapToGrid w:val="0"/>
                <w:sz w:val="22"/>
                <w:szCs w:val="22"/>
                <w:lang w:eastAsia="zh-CN" w:bidi="ar"/>
              </w:rPr>
              <w:t xml:space="preserve"> v případ</w:t>
            </w:r>
            <w:r w:rsidR="00DB2F10" w:rsidRPr="000424A0">
              <w:rPr>
                <w:rFonts w:ascii="Arial" w:hAnsi="Arial" w:cs="Arial"/>
                <w:snapToGrid w:val="0"/>
                <w:sz w:val="22"/>
                <w:szCs w:val="22"/>
                <w:lang w:eastAsia="zh-CN" w:bidi="ar"/>
              </w:rPr>
              <w:t>ě</w:t>
            </w:r>
            <w:r w:rsidRPr="000424A0">
              <w:rPr>
                <w:rFonts w:ascii="Arial" w:hAnsi="Arial" w:cs="Arial"/>
                <w:snapToGrid w:val="0"/>
                <w:sz w:val="22"/>
                <w:szCs w:val="22"/>
                <w:lang w:eastAsia="zh-CN" w:bidi="ar"/>
              </w:rPr>
              <w:t>, kdy nedojde k udržení u</w:t>
            </w:r>
            <w:r w:rsidR="00156CDA" w:rsidRPr="000424A0">
              <w:rPr>
                <w:rFonts w:ascii="Arial" w:hAnsi="Arial" w:cs="Arial"/>
                <w:snapToGrid w:val="0"/>
                <w:sz w:val="22"/>
                <w:szCs w:val="22"/>
                <w:lang w:eastAsia="zh-CN" w:bidi="ar"/>
              </w:rPr>
              <w:t> </w:t>
            </w:r>
            <w:r w:rsidRPr="000424A0">
              <w:rPr>
                <w:rFonts w:ascii="Arial" w:hAnsi="Arial" w:cs="Arial"/>
                <w:snapToGrid w:val="0"/>
                <w:sz w:val="22"/>
                <w:szCs w:val="22"/>
                <w:lang w:eastAsia="zh-CN" w:bidi="ar"/>
              </w:rPr>
              <w:t>indikátoru:</w:t>
            </w:r>
          </w:p>
          <w:p w14:paraId="1FBA0524" w14:textId="60537AA7"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II.</w:t>
            </w:r>
            <w:r w:rsidRPr="000424A0">
              <w:rPr>
                <w:rFonts w:ascii="Arial" w:hAnsi="Arial" w:cs="Arial"/>
                <w:snapToGrid w:val="0"/>
                <w:sz w:val="22"/>
                <w:szCs w:val="22"/>
                <w:lang w:eastAsia="zh-CN" w:bidi="ar"/>
              </w:rPr>
              <w:t xml:space="preserve"> na 9</w:t>
            </w:r>
            <w:r w:rsidR="000424A0" w:rsidRPr="000424A0">
              <w:rPr>
                <w:rFonts w:ascii="Arial" w:hAnsi="Arial" w:cs="Arial"/>
                <w:snapToGrid w:val="0"/>
                <w:sz w:val="22"/>
                <w:szCs w:val="22"/>
                <w:lang w:eastAsia="zh-CN" w:bidi="ar"/>
              </w:rPr>
              <w:t>0</w:t>
            </w:r>
            <w:r w:rsidRPr="000424A0">
              <w:rPr>
                <w:rFonts w:ascii="Arial" w:hAnsi="Arial" w:cs="Arial"/>
                <w:snapToGrid w:val="0"/>
                <w:sz w:val="22"/>
                <w:szCs w:val="22"/>
                <w:lang w:eastAsia="zh-CN" w:bidi="ar"/>
              </w:rPr>
              <w:t xml:space="preserve"> %</w:t>
            </w:r>
            <w:r w:rsidR="00D0483E">
              <w:rPr>
                <w:rFonts w:ascii="Arial" w:hAnsi="Arial" w:cs="Arial"/>
                <w:snapToGrid w:val="0"/>
                <w:sz w:val="22"/>
                <w:szCs w:val="22"/>
                <w:lang w:eastAsia="zh-CN" w:bidi="ar"/>
              </w:rPr>
              <w:t xml:space="preserve"> </w:t>
            </w:r>
            <w:r w:rsidR="00D0483E" w:rsidRPr="000424A0">
              <w:rPr>
                <w:rFonts w:ascii="Arial" w:hAnsi="Arial" w:cs="Arial"/>
                <w:snapToGrid w:val="0"/>
                <w:sz w:val="22"/>
                <w:szCs w:val="22"/>
                <w:lang w:eastAsia="zh-CN" w:bidi="ar"/>
              </w:rPr>
              <w:t>cílové hodnoty a více</w:t>
            </w:r>
            <w:r w:rsidRPr="000424A0">
              <w:rPr>
                <w:rFonts w:ascii="Arial" w:hAnsi="Arial" w:cs="Arial"/>
                <w:snapToGrid w:val="0"/>
                <w:sz w:val="22"/>
                <w:szCs w:val="22"/>
                <w:lang w:eastAsia="zh-CN" w:bidi="ar"/>
              </w:rPr>
              <w:t>,</w:t>
            </w:r>
          </w:p>
          <w:p w14:paraId="3E640979" w14:textId="0AEE81CE" w:rsidR="00A90CCF" w:rsidRPr="000424A0" w:rsidRDefault="00A90CCF" w:rsidP="008D3A9E">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0424A0">
              <w:rPr>
                <w:rFonts w:ascii="Arial" w:hAnsi="Arial" w:cs="Arial"/>
                <w:i/>
                <w:iCs/>
                <w:snapToGrid w:val="0"/>
                <w:sz w:val="22"/>
                <w:szCs w:val="22"/>
                <w:lang w:eastAsia="zh-CN" w:bidi="ar"/>
              </w:rPr>
              <w:t>I</w:t>
            </w:r>
            <w:r w:rsidR="000424A0" w:rsidRPr="000424A0">
              <w:rPr>
                <w:rFonts w:ascii="Arial" w:hAnsi="Arial" w:cs="Arial"/>
                <w:i/>
                <w:iCs/>
                <w:snapToGrid w:val="0"/>
                <w:sz w:val="22"/>
                <w:szCs w:val="22"/>
                <w:lang w:eastAsia="zh-CN" w:bidi="ar"/>
              </w:rPr>
              <w:t>II</w:t>
            </w:r>
            <w:r w:rsidRPr="000424A0">
              <w:rPr>
                <w:rFonts w:ascii="Arial" w:hAnsi="Arial" w:cs="Arial"/>
                <w:i/>
                <w:iCs/>
                <w:snapToGrid w:val="0"/>
                <w:sz w:val="22"/>
                <w:szCs w:val="22"/>
                <w:lang w:eastAsia="zh-CN" w:bidi="ar"/>
              </w:rPr>
              <w:t>.</w:t>
            </w:r>
            <w:r w:rsidRPr="000424A0">
              <w:rPr>
                <w:rFonts w:ascii="Arial" w:hAnsi="Arial" w:cs="Arial"/>
                <w:snapToGrid w:val="0"/>
                <w:sz w:val="22"/>
                <w:szCs w:val="22"/>
                <w:lang w:eastAsia="zh-CN" w:bidi="ar"/>
              </w:rPr>
              <w:t xml:space="preserve"> na 70 % cílové hodnoty</w:t>
            </w:r>
            <w:r w:rsidR="00DB2F10" w:rsidRPr="000424A0">
              <w:rPr>
                <w:rFonts w:ascii="Arial" w:hAnsi="Arial" w:cs="Arial"/>
                <w:snapToGrid w:val="0"/>
                <w:sz w:val="22"/>
                <w:szCs w:val="22"/>
                <w:lang w:eastAsia="zh-CN" w:bidi="ar"/>
              </w:rPr>
              <w:t xml:space="preserve"> a více</w:t>
            </w:r>
            <w:r w:rsidRPr="000424A0">
              <w:rPr>
                <w:rFonts w:ascii="Arial" w:hAnsi="Arial" w:cs="Arial"/>
                <w:snapToGrid w:val="0"/>
                <w:sz w:val="22"/>
                <w:szCs w:val="22"/>
                <w:lang w:eastAsia="zh-CN" w:bidi="ar"/>
              </w:rPr>
              <w:t>.</w:t>
            </w:r>
          </w:p>
          <w:p w14:paraId="04411878" w14:textId="1F83DA36" w:rsidR="009132E6" w:rsidRPr="000424A0" w:rsidRDefault="009132E6" w:rsidP="0042247B">
            <w:pPr>
              <w:spacing w:before="120" w:after="120" w:line="271" w:lineRule="auto"/>
              <w:jc w:val="both"/>
              <w:rPr>
                <w:rFonts w:ascii="Arial" w:hAnsi="Arial" w:cs="Arial"/>
                <w:sz w:val="22"/>
                <w:szCs w:val="22"/>
              </w:rPr>
            </w:pPr>
            <w:r w:rsidRPr="000424A0">
              <w:rPr>
                <w:rFonts w:ascii="Arial" w:hAnsi="Arial" w:cs="Arial"/>
                <w:sz w:val="22"/>
                <w:szCs w:val="22"/>
                <w:lang w:eastAsia="zh-CN" w:bidi="ar"/>
              </w:rPr>
              <w:t>Do vzorce výpočtu bude promítnuta délka zkoumaného období a bude zohledněna délka doby, po kterou příjemce indikátory neudržel.</w:t>
            </w:r>
          </w:p>
          <w:p w14:paraId="52A97C33" w14:textId="20570E7B" w:rsidR="009132E6" w:rsidRPr="000424A0" w:rsidRDefault="009132E6" w:rsidP="0042247B">
            <w:pPr>
              <w:spacing w:before="120" w:after="120" w:line="271" w:lineRule="auto"/>
              <w:jc w:val="both"/>
              <w:rPr>
                <w:rFonts w:ascii="Arial" w:hAnsi="Arial" w:cs="Arial"/>
                <w:snapToGrid w:val="0"/>
                <w:sz w:val="22"/>
                <w:szCs w:val="22"/>
                <w:lang w:eastAsia="zh-CN" w:bidi="ar"/>
              </w:rPr>
            </w:pPr>
            <w:r w:rsidRPr="000424A0">
              <w:rPr>
                <w:rFonts w:ascii="Arial" w:hAnsi="Arial" w:cs="Arial"/>
                <w:snapToGrid w:val="0"/>
                <w:sz w:val="22"/>
                <w:szCs w:val="22"/>
              </w:rPr>
              <w:t>Udržování vyšší</w:t>
            </w:r>
            <w:r w:rsidR="00263F6E" w:rsidRPr="000424A0">
              <w:rPr>
                <w:rStyle w:val="Znakapoznpodarou"/>
                <w:rFonts w:ascii="Arial" w:hAnsi="Arial" w:cs="Arial"/>
                <w:snapToGrid w:val="0"/>
                <w:sz w:val="22"/>
                <w:szCs w:val="22"/>
              </w:rPr>
              <w:footnoteReference w:id="17"/>
            </w:r>
            <w:r w:rsidRPr="000424A0">
              <w:rPr>
                <w:rFonts w:ascii="Arial" w:hAnsi="Arial" w:cs="Arial"/>
                <w:snapToGrid w:val="0"/>
                <w:sz w:val="22"/>
                <w:szCs w:val="22"/>
              </w:rPr>
              <w:t xml:space="preserve"> než cílové hodnoty či další zlepšení dosažené hodnoty</w:t>
            </w:r>
            <w:r w:rsidR="00925C6E" w:rsidRPr="000424A0">
              <w:rPr>
                <w:rFonts w:ascii="Arial" w:hAnsi="Arial" w:cs="Arial"/>
                <w:snapToGrid w:val="0"/>
                <w:sz w:val="22"/>
                <w:szCs w:val="22"/>
              </w:rPr>
              <w:t xml:space="preserve"> k Rozhodnému datu</w:t>
            </w:r>
            <w:r w:rsidRPr="000424A0">
              <w:rPr>
                <w:rFonts w:ascii="Arial" w:hAnsi="Arial" w:cs="Arial"/>
                <w:snapToGrid w:val="0"/>
                <w:sz w:val="22"/>
                <w:szCs w:val="22"/>
              </w:rPr>
              <w:t xml:space="preserve"> v době udržitelnosti nepodléhá finanční opravě.</w:t>
            </w:r>
          </w:p>
        </w:tc>
      </w:tr>
      <w:tr w:rsidR="009132E6" w:rsidRPr="00BF657C" w14:paraId="14505DA3" w14:textId="77777777" w:rsidTr="0059122B">
        <w:trPr>
          <w:trHeight w:val="516"/>
        </w:trPr>
        <w:tc>
          <w:tcPr>
            <w:tcW w:w="9067" w:type="dxa"/>
            <w:gridSpan w:val="2"/>
            <w:shd w:val="clear" w:color="auto" w:fill="D9D9D9" w:themeFill="background1" w:themeFillShade="D9"/>
          </w:tcPr>
          <w:p w14:paraId="09015CC3" w14:textId="77777777" w:rsidR="009132E6" w:rsidRPr="00BF657C" w:rsidRDefault="009132E6" w:rsidP="008D3A9E">
            <w:pPr>
              <w:pStyle w:val="Odstavecseseznamem"/>
              <w:keepNext/>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59122B">
        <w:trPr>
          <w:trHeight w:val="720"/>
        </w:trPr>
        <w:tc>
          <w:tcPr>
            <w:tcW w:w="4533" w:type="dxa"/>
          </w:tcPr>
          <w:p w14:paraId="6A2503EA" w14:textId="46D33563"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8"/>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922766">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59122B">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59122B">
        <w:trPr>
          <w:trHeight w:val="720"/>
        </w:trPr>
        <w:tc>
          <w:tcPr>
            <w:tcW w:w="4533" w:type="dxa"/>
          </w:tcPr>
          <w:p w14:paraId="0043DA21" w14:textId="2FB3F35A"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lastRenderedPageBreak/>
              <w:t>Po celou dobu realizace projektu a v době udržitelnosti příjemce musí majetek využívat v souladu s účelem a cíli projektu a nesmí bez souhlasu ŘO IROP:</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59122B">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258B9C1D"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w:t>
            </w:r>
          </w:p>
        </w:tc>
      </w:tr>
      <w:tr w:rsidR="009132E6" w:rsidRPr="00BF657C" w14:paraId="4FCE4C54" w14:textId="77777777" w:rsidTr="0059122B">
        <w:trPr>
          <w:trHeight w:val="992"/>
        </w:trPr>
        <w:tc>
          <w:tcPr>
            <w:tcW w:w="4533" w:type="dxa"/>
          </w:tcPr>
          <w:p w14:paraId="41438915" w14:textId="77F0C4E5"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zatížit jinými věcnými právy třetích osob (služebnosti, reálná břemena, právo stavby apod.) nebo zřídit zástavní právo, pokud k těmto nedochází ze zákona.</w:t>
            </w:r>
          </w:p>
        </w:tc>
        <w:tc>
          <w:tcPr>
            <w:tcW w:w="4534" w:type="dxa"/>
          </w:tcPr>
          <w:p w14:paraId="56EEC4FE" w14:textId="1FF6CC8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59122B">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59122B">
        <w:tc>
          <w:tcPr>
            <w:tcW w:w="4533" w:type="dxa"/>
          </w:tcPr>
          <w:p w14:paraId="2D0BCC72" w14:textId="6319770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19"/>
            </w:r>
            <w:r w:rsidRPr="00BF657C">
              <w:rPr>
                <w:rFonts w:ascii="Arial" w:hAnsi="Arial" w:cs="Arial"/>
                <w:snapToGrid w:val="0"/>
                <w:sz w:val="22"/>
                <w:szCs w:val="22"/>
              </w:rPr>
              <w:t>, související s realizací projektu, minimálně do konce roku 203</w:t>
            </w:r>
            <w:r w:rsidR="0015553A">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0D08A9C"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15553A">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w:t>
            </w:r>
            <w:r w:rsidRPr="00BF657C">
              <w:rPr>
                <w:rFonts w:ascii="Arial" w:hAnsi="Arial" w:cs="Arial"/>
                <w:snapToGrid w:val="0"/>
                <w:sz w:val="22"/>
                <w:szCs w:val="22"/>
              </w:rPr>
              <w:lastRenderedPageBreak/>
              <w:t xml:space="preserve">povinen informovat Centrum o skutečnostech majících vliv na realizaci projektu, především pak o jakýchkoli kontrolách a auditech provedených v souvislosti s projektem. Příjemce je též povinen na žádost poskytovatele dotace, ŘO IROP, Centra, </w:t>
            </w:r>
            <w:r w:rsidR="00D06976"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6ABE868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AB53F1">
              <w:rPr>
                <w:rFonts w:ascii="Arial" w:hAnsi="Arial" w:cs="Arial"/>
                <w:snapToGrid w:val="0"/>
                <w:sz w:val="22"/>
                <w:szCs w:val="22"/>
              </w:rPr>
              <w:t> </w:t>
            </w:r>
            <w:r w:rsidRPr="00BF657C">
              <w:rPr>
                <w:rFonts w:ascii="Arial" w:hAnsi="Arial" w:cs="Arial"/>
                <w:snapToGrid w:val="0"/>
                <w:sz w:val="22"/>
                <w:szCs w:val="22"/>
              </w:rPr>
              <w:t>archivace do roku 203</w:t>
            </w:r>
            <w:r w:rsidR="0015553A">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59122B">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60D46C4F" w14:textId="77777777" w:rsidTr="0059122B">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2A3B639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AB53F1">
              <w:rPr>
                <w:rFonts w:ascii="Arial" w:hAnsi="Arial" w:cs="Arial"/>
                <w:snapToGrid w:val="0"/>
                <w:sz w:val="22"/>
                <w:szCs w:val="22"/>
              </w:rPr>
              <w:t> </w:t>
            </w:r>
            <w:r w:rsidRPr="00BF657C">
              <w:rPr>
                <w:rFonts w:ascii="Arial" w:hAnsi="Arial" w:cs="Arial"/>
                <w:snapToGrid w:val="0"/>
                <w:sz w:val="22"/>
                <w:szCs w:val="22"/>
              </w:rPr>
              <w:t>% částky poskytnuté dotace, resp. 100</w:t>
            </w:r>
            <w:r w:rsidR="00AB53F1">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FB61BF1" w14:textId="77777777" w:rsidTr="0059122B">
        <w:tc>
          <w:tcPr>
            <w:tcW w:w="4533" w:type="dxa"/>
          </w:tcPr>
          <w:p w14:paraId="6872B4EE" w14:textId="178447FF" w:rsidR="009132E6" w:rsidRPr="00BF657C" w:rsidRDefault="009132E6" w:rsidP="002F624E">
            <w:pPr>
              <w:pStyle w:val="Textkomente"/>
              <w:numPr>
                <w:ilvl w:val="1"/>
                <w:numId w:val="26"/>
              </w:numPr>
              <w:spacing w:before="120" w:after="120" w:line="271" w:lineRule="auto"/>
              <w:jc w:val="both"/>
              <w:rPr>
                <w:rFonts w:ascii="Arial" w:hAnsi="Arial" w:cs="Arial"/>
                <w:snapToGrid w:val="0"/>
                <w:sz w:val="22"/>
                <w:szCs w:val="22"/>
              </w:rPr>
            </w:pPr>
            <w:r w:rsidRPr="002F624E">
              <w:rPr>
                <w:rFonts w:ascii="Arial" w:hAnsi="Arial" w:cs="Arial"/>
                <w:sz w:val="22"/>
                <w:szCs w:val="22"/>
              </w:rPr>
              <w:t xml:space="preserve">Příjemce je v termínech </w:t>
            </w:r>
            <w:r w:rsidR="00292158" w:rsidRPr="002F624E">
              <w:rPr>
                <w:rFonts w:ascii="Arial" w:hAnsi="Arial" w:cs="Arial"/>
                <w:sz w:val="22"/>
                <w:szCs w:val="22"/>
              </w:rPr>
              <w:t xml:space="preserve">a rozsahu </w:t>
            </w:r>
            <w:r w:rsidRPr="002F624E">
              <w:rPr>
                <w:rFonts w:ascii="Arial" w:hAnsi="Arial" w:cs="Arial"/>
                <w:sz w:val="22"/>
                <w:szCs w:val="22"/>
              </w:rPr>
              <w:t>stanovený</w:t>
            </w:r>
            <w:r w:rsidR="00292158" w:rsidRPr="002F624E">
              <w:rPr>
                <w:rFonts w:ascii="Arial" w:hAnsi="Arial" w:cs="Arial"/>
                <w:sz w:val="22"/>
                <w:szCs w:val="22"/>
              </w:rPr>
              <w:t>m</w:t>
            </w:r>
            <w:r w:rsidRPr="002F624E">
              <w:rPr>
                <w:rFonts w:ascii="Arial" w:hAnsi="Arial" w:cs="Arial"/>
                <w:sz w:val="22"/>
                <w:szCs w:val="22"/>
              </w:rPr>
              <w:t xml:space="preserve"> v OPPŽP povinen </w:t>
            </w:r>
            <w:r w:rsidR="00292158" w:rsidRPr="002F624E">
              <w:rPr>
                <w:rFonts w:ascii="Arial" w:hAnsi="Arial" w:cs="Arial"/>
                <w:sz w:val="22"/>
                <w:szCs w:val="22"/>
              </w:rPr>
              <w:t>ŘO IROP/Centru pro regionální rozvoj</w:t>
            </w:r>
            <w:r w:rsidRPr="002F624E">
              <w:rPr>
                <w:rFonts w:ascii="Arial" w:hAnsi="Arial" w:cs="Arial"/>
                <w:sz w:val="22"/>
                <w:szCs w:val="22"/>
              </w:rPr>
              <w:t xml:space="preserve"> poskytnout informaci o</w:t>
            </w:r>
            <w:r w:rsidRPr="00BF657C">
              <w:rPr>
                <w:rFonts w:ascii="Arial" w:hAnsi="Arial" w:cs="Arial"/>
                <w:sz w:val="22"/>
                <w:szCs w:val="22"/>
              </w:rPr>
              <w:t> </w:t>
            </w:r>
            <w:r w:rsidRPr="002F624E">
              <w:rPr>
                <w:rFonts w:ascii="Arial" w:hAnsi="Arial" w:cs="Arial"/>
                <w:sz w:val="22"/>
                <w:szCs w:val="22"/>
              </w:rPr>
              <w:t>všech skutečných majitelích dodavatele, kterého využívá pro plnění projektu či jeho části</w:t>
            </w:r>
            <w:r w:rsidR="00292158" w:rsidRPr="002F624E">
              <w:rPr>
                <w:rFonts w:ascii="Arial" w:hAnsi="Arial" w:cs="Arial"/>
                <w:sz w:val="22"/>
                <w:szCs w:val="22"/>
              </w:rPr>
              <w:t>.</w:t>
            </w:r>
          </w:p>
        </w:tc>
        <w:tc>
          <w:tcPr>
            <w:tcW w:w="4534" w:type="dxa"/>
          </w:tcPr>
          <w:p w14:paraId="1393FF4E" w14:textId="69CA691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AB53F1">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59122B">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59122B">
        <w:trPr>
          <w:trHeight w:val="1435"/>
        </w:trPr>
        <w:tc>
          <w:tcPr>
            <w:tcW w:w="4533" w:type="dxa"/>
          </w:tcPr>
          <w:p w14:paraId="798E36EA" w14:textId="4367CE4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4"/>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59122B">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59122B">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 xml:space="preserve">jiných </w:t>
            </w:r>
            <w:r w:rsidRPr="00BF657C">
              <w:rPr>
                <w:rFonts w:ascii="Arial" w:hAnsi="Arial" w:cs="Arial"/>
                <w:snapToGrid w:val="0"/>
                <w:sz w:val="22"/>
                <w:szCs w:val="22"/>
              </w:rPr>
              <w:lastRenderedPageBreak/>
              <w:t>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w:t>
            </w:r>
            <w:r w:rsidRPr="00BF657C">
              <w:rPr>
                <w:rFonts w:ascii="Arial" w:hAnsi="Arial" w:cs="Arial"/>
                <w:snapToGrid w:val="0"/>
                <w:sz w:val="22"/>
                <w:szCs w:val="22"/>
              </w:rPr>
              <w:lastRenderedPageBreak/>
              <w:t>a národních veřejných rozpočtů, krajských dotačních titulů, či z jiných finančních mechanismů nebo nástrojů finančního inženýrství.</w:t>
            </w:r>
          </w:p>
        </w:tc>
      </w:tr>
      <w:tr w:rsidR="009132E6" w:rsidRPr="00BF657C" w14:paraId="48C3A8C9" w14:textId="77777777" w:rsidTr="0059122B">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59122B">
        <w:trPr>
          <w:trHeight w:val="410"/>
        </w:trPr>
        <w:tc>
          <w:tcPr>
            <w:tcW w:w="4533" w:type="dxa"/>
          </w:tcPr>
          <w:p w14:paraId="152F0FFF" w14:textId="00614566"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2E526F7D"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AB53F1">
              <w:rPr>
                <w:rFonts w:ascii="Arial" w:hAnsi="Arial" w:cs="Arial"/>
                <w:snapToGrid w:val="0"/>
                <w:sz w:val="22"/>
                <w:szCs w:val="22"/>
              </w:rPr>
              <w:t>–</w:t>
            </w:r>
            <w:r w:rsidR="00AB53F1"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AB53F1">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2D7CDD6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AB53F1">
              <w:rPr>
                <w:rFonts w:ascii="Arial" w:hAnsi="Arial" w:cs="Arial"/>
                <w:snapToGrid w:val="0"/>
                <w:sz w:val="22"/>
                <w:szCs w:val="22"/>
              </w:rPr>
              <w:t>–</w:t>
            </w:r>
            <w:r w:rsidRPr="00BF657C">
              <w:rPr>
                <w:rFonts w:ascii="Arial" w:hAnsi="Arial" w:cs="Arial"/>
                <w:snapToGrid w:val="0"/>
                <w:sz w:val="22"/>
                <w:szCs w:val="22"/>
              </w:rPr>
              <w:t xml:space="preserve"> v</w:t>
            </w:r>
            <w:r w:rsidR="00AB53F1">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EB01819"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w:t>
      </w:r>
      <w:r w:rsidR="00E70EDC" w:rsidRPr="00E70EDC">
        <w:rPr>
          <w:rFonts w:ascii="Arial" w:hAnsi="Arial" w:cs="Arial"/>
          <w:b w:val="0"/>
          <w:i w:val="0"/>
          <w:sz w:val="22"/>
          <w:szCs w:val="22"/>
        </w:rPr>
        <w:t xml:space="preserve">na </w:t>
      </w:r>
      <w:r w:rsidR="00E70EDC">
        <w:rPr>
          <w:rFonts w:ascii="Arial" w:hAnsi="Arial" w:cs="Arial"/>
          <w:b w:val="0"/>
          <w:i w:val="0"/>
          <w:sz w:val="22"/>
          <w:szCs w:val="22"/>
        </w:rPr>
        <w:t xml:space="preserve">jejichž </w:t>
      </w:r>
      <w:r w:rsidR="00E70EDC" w:rsidRPr="00E70EDC">
        <w:rPr>
          <w:rFonts w:ascii="Arial" w:hAnsi="Arial" w:cs="Arial"/>
          <w:b w:val="0"/>
          <w:i w:val="0"/>
          <w:sz w:val="22"/>
          <w:szCs w:val="22"/>
        </w:rPr>
        <w:t xml:space="preserve">základě </w:t>
      </w:r>
      <w:r w:rsidRPr="00BF657C">
        <w:rPr>
          <w:rFonts w:ascii="Arial" w:hAnsi="Arial" w:cs="Arial"/>
          <w:b w:val="0"/>
          <w:i w:val="0"/>
          <w:sz w:val="22"/>
          <w:szCs w:val="22"/>
        </w:rPr>
        <w:t>byl projekt doporučen a vybrán k poskytnutí dotace, bude zahájeno řízení o odnětí dotace podle § 15 odst. 1 rozpočtových pravidel.</w:t>
      </w:r>
    </w:p>
    <w:p w14:paraId="417AD2B8" w14:textId="754CF59F"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922766">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44A3C85"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lastRenderedPageBreak/>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w:t>
      </w:r>
      <w:r w:rsidR="00292158">
        <w:rPr>
          <w:rFonts w:ascii="Arial" w:hAnsi="Arial" w:cs="Arial"/>
          <w:snapToGrid w:val="0"/>
          <w:sz w:val="22"/>
          <w:szCs w:val="22"/>
        </w:rPr>
        <w:t>žadavků</w:t>
      </w:r>
      <w:r w:rsidRPr="00BF657C">
        <w:rPr>
          <w:rFonts w:ascii="Arial" w:hAnsi="Arial" w:cs="Arial"/>
          <w:snapToGrid w:val="0"/>
          <w:sz w:val="22"/>
          <w:szCs w:val="22"/>
        </w:rPr>
        <w:t xml:space="preserve">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922766">
        <w:rPr>
          <w:rFonts w:ascii="Arial" w:hAnsi="Arial" w:cs="Arial"/>
          <w:bCs/>
          <w:snapToGrid w:val="0"/>
          <w:sz w:val="22"/>
          <w:szCs w:val="22"/>
        </w:rPr>
        <w:t> </w:t>
      </w:r>
      <w:r w:rsidRPr="00BF657C">
        <w:rPr>
          <w:rFonts w:ascii="Arial" w:hAnsi="Arial" w:cs="Arial"/>
          <w:bCs/>
          <w:snapToGrid w:val="0"/>
          <w:sz w:val="22"/>
          <w:szCs w:val="22"/>
        </w:rPr>
        <w:t xml:space="preserve">stanovené lhůtě, </w:t>
      </w:r>
      <w:r w:rsidR="00292158">
        <w:rPr>
          <w:rFonts w:ascii="Arial" w:hAnsi="Arial" w:cs="Arial"/>
          <w:bCs/>
          <w:snapToGrid w:val="0"/>
          <w:sz w:val="22"/>
          <w:szCs w:val="22"/>
        </w:rPr>
        <w:t xml:space="preserve">případně nebudou splněny zákonné požadavky pro aplikaci § 14f rozpočtových pravidel, </w:t>
      </w:r>
      <w:r w:rsidRPr="00BF657C">
        <w:rPr>
          <w:rFonts w:ascii="Arial" w:hAnsi="Arial" w:cs="Arial"/>
          <w:bCs/>
          <w:snapToGrid w:val="0"/>
          <w:sz w:val="22"/>
          <w:szCs w:val="22"/>
        </w:rPr>
        <w:t>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5F00A10B"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w:t>
      </w:r>
      <w:r w:rsidR="00292158">
        <w:rPr>
          <w:rFonts w:ascii="Arial" w:hAnsi="Arial" w:cs="Arial"/>
          <w:bCs/>
          <w:snapToGrid w:val="0"/>
          <w:sz w:val="22"/>
          <w:szCs w:val="22"/>
        </w:rPr>
        <w:t>bude zahájeno</w:t>
      </w:r>
      <w:r w:rsidR="00292158" w:rsidRPr="00BF657C">
        <w:rPr>
          <w:rFonts w:ascii="Arial" w:hAnsi="Arial" w:cs="Arial"/>
          <w:bCs/>
          <w:snapToGrid w:val="0"/>
          <w:sz w:val="22"/>
          <w:szCs w:val="22"/>
        </w:rPr>
        <w:t xml:space="preserve"> </w:t>
      </w:r>
      <w:r w:rsidRPr="00BF657C">
        <w:rPr>
          <w:rFonts w:ascii="Arial" w:hAnsi="Arial" w:cs="Arial"/>
          <w:bCs/>
          <w:snapToGrid w:val="0"/>
          <w:sz w:val="22"/>
          <w:szCs w:val="22"/>
        </w:rPr>
        <w:t xml:space="preserve">řízení o odnětí dotace podle § 15 odst. 1 písm. d) rozpočtových pravidel, pokud již nedošlo k zahájení daňové kontroly, jejímž předmětem je zjištění, zda došlo k porušení rozpočtové kázně. </w:t>
      </w:r>
      <w:r w:rsidR="00292158">
        <w:rPr>
          <w:rFonts w:ascii="Arial" w:hAnsi="Arial" w:cs="Arial"/>
          <w:bCs/>
          <w:snapToGrid w:val="0"/>
          <w:sz w:val="22"/>
          <w:szCs w:val="22"/>
        </w:rPr>
        <w:t>Ř</w:t>
      </w:r>
      <w:r w:rsidRPr="00BF657C">
        <w:rPr>
          <w:rFonts w:ascii="Arial" w:hAnsi="Arial" w:cs="Arial"/>
          <w:bCs/>
          <w:snapToGrid w:val="0"/>
          <w:sz w:val="22"/>
          <w:szCs w:val="22"/>
        </w:rPr>
        <w:t>ízení o odnětí dotace podle § 15 odst. 1 rozpočtových pravidel</w:t>
      </w:r>
      <w:r w:rsidR="00292158">
        <w:rPr>
          <w:rFonts w:ascii="Arial" w:hAnsi="Arial" w:cs="Arial"/>
          <w:bCs/>
          <w:snapToGrid w:val="0"/>
          <w:sz w:val="22"/>
          <w:szCs w:val="22"/>
        </w:rPr>
        <w:t xml:space="preserve"> bude zahájeno</w:t>
      </w:r>
      <w:r w:rsidRPr="00BF657C">
        <w:rPr>
          <w:rFonts w:ascii="Arial" w:hAnsi="Arial" w:cs="Arial"/>
          <w:bCs/>
          <w:snapToGrid w:val="0"/>
          <w:sz w:val="22"/>
          <w:szCs w:val="22"/>
        </w:rPr>
        <w:t xml:space="preserve">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3050B2">
        <w:rPr>
          <w:rFonts w:ascii="Arial" w:hAnsi="Arial" w:cs="Arial"/>
          <w:b/>
          <w:i/>
          <w:snapToGrid w:val="0"/>
          <w:sz w:val="22"/>
          <w:szCs w:val="22"/>
        </w:rPr>
        <w:t>Veřejná podpora</w:t>
      </w:r>
    </w:p>
    <w:p w14:paraId="4999B7AF" w14:textId="43D46D58"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92276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E322C8">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8D3A9E">
      <w:pPr>
        <w:keepNext/>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4438495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922766">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06976">
      <w:footerReference w:type="default" r:id="rId34"/>
      <w:footerReference w:type="first" r:id="rId35"/>
      <w:pgSz w:w="11906" w:h="16838"/>
      <w:pgMar w:top="1417" w:right="1417" w:bottom="709" w:left="1417"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D85842" w:rsidRDefault="00D85842">
      <w:r>
        <w:separator/>
      </w:r>
    </w:p>
  </w:endnote>
  <w:endnote w:type="continuationSeparator" w:id="0">
    <w:p w14:paraId="572DF8BF" w14:textId="77777777" w:rsidR="00D85842" w:rsidRDefault="00D85842">
      <w:r>
        <w:continuationSeparator/>
      </w:r>
    </w:p>
  </w:endnote>
  <w:endnote w:type="continuationNotice" w:id="1">
    <w:p w14:paraId="0E519878" w14:textId="77777777" w:rsidR="00D85842" w:rsidRDefault="00D85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4C328608" w:rsidR="00D85842" w:rsidRPr="00BE7F31" w:rsidRDefault="00D85842">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D2243">
              <w:rPr>
                <w:rFonts w:asciiTheme="minorHAnsi" w:hAnsiTheme="minorHAnsi" w:cstheme="minorHAnsi"/>
                <w:b/>
                <w:bCs/>
                <w:noProof/>
              </w:rPr>
              <w:t>12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D06976">
              <w:rPr>
                <w:rFonts w:asciiTheme="minorHAnsi" w:hAnsiTheme="minorHAnsi" w:cstheme="minorHAnsi"/>
                <w:b/>
                <w:color w:val="2B579A"/>
                <w:sz w:val="24"/>
                <w:szCs w:val="24"/>
                <w:shd w:val="clear" w:color="auto" w:fill="E6E6E6"/>
              </w:rPr>
              <w:t>14</w:t>
            </w:r>
          </w:p>
        </w:sdtContent>
      </w:sdt>
    </w:sdtContent>
  </w:sdt>
  <w:p w14:paraId="1F0F7C35" w14:textId="770A33B4" w:rsidR="00D85842" w:rsidRDefault="00D85842">
    <w:pPr>
      <w:pStyle w:val="Zpat"/>
      <w:rPr>
        <w:rFonts w:asciiTheme="minorHAnsi" w:hAnsiTheme="min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D85842" w:rsidRDefault="00D85842"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D85842" w:rsidRDefault="00D85842">
      <w:r>
        <w:separator/>
      </w:r>
    </w:p>
  </w:footnote>
  <w:footnote w:type="continuationSeparator" w:id="0">
    <w:p w14:paraId="3839E759" w14:textId="77777777" w:rsidR="00D85842" w:rsidRDefault="00D85842">
      <w:r>
        <w:continuationSeparator/>
      </w:r>
    </w:p>
  </w:footnote>
  <w:footnote w:type="continuationNotice" w:id="1">
    <w:p w14:paraId="120C1770" w14:textId="77777777" w:rsidR="00D85842" w:rsidRDefault="00D85842"/>
  </w:footnote>
  <w:footnote w:id="2">
    <w:p w14:paraId="6E805AAE" w14:textId="77777777" w:rsidR="009132E6" w:rsidRPr="00BF657C" w:rsidRDefault="009132E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3">
    <w:p w14:paraId="4D23AB0A" w14:textId="04D3BAA8" w:rsidR="009132E6" w:rsidRPr="0042247B" w:rsidRDefault="009132E6"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922766">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4">
    <w:p w14:paraId="612D8FC7" w14:textId="77777777" w:rsidR="0068431B" w:rsidRPr="0068431B" w:rsidRDefault="0068431B"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f) zákona č. 218/2000 Sb., o rozpočtových pravidlech a o změně některých souvisejících zákonů, ve znění pozdějších předpisů.</w:t>
      </w:r>
    </w:p>
  </w:footnote>
  <w:footnote w:id="5">
    <w:p w14:paraId="2BF1B9E2" w14:textId="77777777" w:rsidR="0068431B" w:rsidRDefault="0068431B"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k) zákona č. 218/2000 Sb., o rozpočtových pravidlech a o změně některých souvisejících zákonů, ve znění pozdějších předpisů.</w:t>
      </w:r>
    </w:p>
  </w:footnote>
  <w:footnote w:id="6">
    <w:p w14:paraId="79DFE6ED" w14:textId="2C6E8963" w:rsidR="003D0517" w:rsidRDefault="003D0517" w:rsidP="008D3A9E">
      <w:pPr>
        <w:pStyle w:val="Textpoznpodarou"/>
        <w:spacing w:before="80"/>
      </w:pPr>
      <w:r>
        <w:rPr>
          <w:rStyle w:val="Znakapoznpodarou"/>
        </w:rPr>
        <w:footnoteRef/>
      </w:r>
      <w:r>
        <w:t xml:space="preserve"> </w:t>
      </w:r>
      <w:r w:rsidRPr="002F624E">
        <w:rPr>
          <w:rFonts w:ascii="Arial" w:hAnsi="Arial" w:cs="Arial"/>
          <w:sz w:val="18"/>
          <w:szCs w:val="18"/>
        </w:rPr>
        <w:t>Viz Metodický pokyn pro způsobilost výdajů a jejich vykazování v programovém období 2021-2027</w:t>
      </w:r>
      <w:r w:rsidR="009A3959">
        <w:rPr>
          <w:rFonts w:ascii="Arial" w:hAnsi="Arial" w:cs="Arial"/>
          <w:sz w:val="18"/>
          <w:szCs w:val="18"/>
        </w:rPr>
        <w:t>.</w:t>
      </w:r>
    </w:p>
  </w:footnote>
  <w:footnote w:id="7">
    <w:p w14:paraId="6C6572C6" w14:textId="44CC15B0"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8">
    <w:p w14:paraId="0AF11576" w14:textId="77777777" w:rsidR="009132E6" w:rsidRPr="00F14AB1" w:rsidRDefault="009132E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9">
    <w:p w14:paraId="7B113C38" w14:textId="2402E8D2" w:rsidR="009132E6" w:rsidRPr="00665E2B" w:rsidRDefault="009132E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sidR="00AB53F1">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92276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p>
  </w:footnote>
  <w:footnote w:id="10">
    <w:p w14:paraId="5F401C8A" w14:textId="37DD4404"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AB53F1">
        <w:rPr>
          <w:rFonts w:ascii="Arial" w:hAnsi="Arial" w:cs="Arial"/>
          <w:sz w:val="18"/>
          <w:szCs w:val="18"/>
        </w:rPr>
        <w:t> </w:t>
      </w:r>
      <w:r w:rsidRPr="0042247B">
        <w:rPr>
          <w:rFonts w:ascii="Arial" w:hAnsi="Arial" w:cs="Arial"/>
          <w:sz w:val="18"/>
          <w:szCs w:val="18"/>
        </w:rPr>
        <w:t>o</w:t>
      </w:r>
      <w:r w:rsidR="00AB53F1">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1">
    <w:p w14:paraId="3993BF10"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2">
    <w:p w14:paraId="741595FC" w14:textId="77777777"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3">
    <w:p w14:paraId="14463299" w14:textId="099AC93C" w:rsidR="00925C6E" w:rsidRDefault="00925C6E" w:rsidP="008D3A9E">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4">
    <w:p w14:paraId="7B27E831" w14:textId="3E871084" w:rsidR="009132E6" w:rsidRDefault="009132E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AB53F1">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5">
    <w:p w14:paraId="23ACC27B" w14:textId="63BFA496" w:rsidR="00925C6E" w:rsidRDefault="00925C6E" w:rsidP="00925C6E">
      <w:pPr>
        <w:pStyle w:val="Textpoznpodarou"/>
      </w:pPr>
      <w:r>
        <w:rPr>
          <w:rStyle w:val="Znakapoznpodarou"/>
        </w:rPr>
        <w:footnoteRef/>
      </w:r>
      <w:r>
        <w:t xml:space="preserve"> </w:t>
      </w:r>
      <w:r>
        <w:rPr>
          <w:rFonts w:ascii="Arial" w:hAnsi="Arial" w:cs="Arial"/>
          <w:sz w:val="18"/>
          <w:szCs w:val="18"/>
        </w:rPr>
        <w:t>Překročení cílové hodnoty znamená dosažení lepšího než plánovaného stavu.</w:t>
      </w:r>
    </w:p>
  </w:footnote>
  <w:footnote w:id="16">
    <w:p w14:paraId="7A1630EF" w14:textId="6C7ED770" w:rsidR="00EB7FDB" w:rsidRDefault="00EB7FDB" w:rsidP="008D3A9E">
      <w:pPr>
        <w:pStyle w:val="Textpoznpodarou"/>
        <w:spacing w:after="80"/>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7">
    <w:p w14:paraId="4F7ADB96" w14:textId="463CD8BD" w:rsidR="00263F6E" w:rsidRDefault="00263F6E" w:rsidP="00263F6E">
      <w:pPr>
        <w:pStyle w:val="Textpoznpodarou"/>
      </w:pPr>
      <w:r>
        <w:rPr>
          <w:rStyle w:val="Znakapoznpodarou"/>
        </w:rPr>
        <w:footnoteRef/>
      </w:r>
      <w:r>
        <w:t xml:space="preserve"> </w:t>
      </w:r>
      <w:r w:rsidR="00A90CCF">
        <w:rPr>
          <w:rFonts w:ascii="Arial" w:hAnsi="Arial" w:cs="Arial"/>
          <w:sz w:val="18"/>
          <w:szCs w:val="18"/>
        </w:rPr>
        <w:t xml:space="preserve">Udržování </w:t>
      </w:r>
      <w:proofErr w:type="gramStart"/>
      <w:r w:rsidR="00A90CCF">
        <w:rPr>
          <w:rFonts w:ascii="Arial" w:hAnsi="Arial" w:cs="Arial"/>
          <w:sz w:val="18"/>
          <w:szCs w:val="18"/>
        </w:rPr>
        <w:t>v</w:t>
      </w:r>
      <w:r w:rsidRPr="00263F6E">
        <w:rPr>
          <w:rFonts w:ascii="Arial" w:hAnsi="Arial" w:cs="Arial"/>
          <w:sz w:val="18"/>
          <w:szCs w:val="18"/>
        </w:rPr>
        <w:t>yšší</w:t>
      </w:r>
      <w:proofErr w:type="gramEnd"/>
      <w:r w:rsidRPr="00263F6E">
        <w:rPr>
          <w:rFonts w:ascii="Arial" w:hAnsi="Arial" w:cs="Arial"/>
          <w:sz w:val="18"/>
          <w:szCs w:val="18"/>
        </w:rPr>
        <w:t xml:space="preserve"> než cílové hodnoty znamená udržování lepšího než plánovaného či dosaženého stavu.</w:t>
      </w:r>
    </w:p>
  </w:footnote>
  <w:footnote w:id="18">
    <w:p w14:paraId="4503A58C" w14:textId="56577EB8" w:rsidR="009132E6" w:rsidRPr="0042247B" w:rsidRDefault="009132E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sidR="0042247B">
        <w:rPr>
          <w:rFonts w:ascii="Arial" w:hAnsi="Arial" w:cs="Arial"/>
          <w:sz w:val="18"/>
          <w:szCs w:val="18"/>
        </w:rPr>
        <w:t> </w:t>
      </w:r>
      <w:r w:rsidRPr="0042247B">
        <w:rPr>
          <w:rFonts w:ascii="Arial" w:hAnsi="Arial" w:cs="Arial"/>
          <w:sz w:val="18"/>
          <w:szCs w:val="18"/>
        </w:rPr>
        <w:t>OPPŽP</w:t>
      </w:r>
      <w:r w:rsidR="0042247B">
        <w:rPr>
          <w:rFonts w:ascii="Arial" w:hAnsi="Arial" w:cs="Arial"/>
          <w:sz w:val="18"/>
          <w:szCs w:val="18"/>
        </w:rPr>
        <w:t>.</w:t>
      </w:r>
    </w:p>
  </w:footnote>
  <w:footnote w:id="19">
    <w:p w14:paraId="78EA6670" w14:textId="77777777" w:rsidR="009132E6" w:rsidRPr="0042247B" w:rsidRDefault="009132E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618EDC3C"/>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E1A299B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13A3288"/>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7C23982"/>
    <w:multiLevelType w:val="multilevel"/>
    <w:tmpl w:val="6212A530"/>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70407040">
    <w:abstractNumId w:val="19"/>
  </w:num>
  <w:num w:numId="2" w16cid:durableId="1659534506">
    <w:abstractNumId w:val="29"/>
  </w:num>
  <w:num w:numId="3" w16cid:durableId="1215854448">
    <w:abstractNumId w:val="2"/>
  </w:num>
  <w:num w:numId="4" w16cid:durableId="665593089">
    <w:abstractNumId w:val="7"/>
  </w:num>
  <w:num w:numId="5" w16cid:durableId="270473646">
    <w:abstractNumId w:val="12"/>
  </w:num>
  <w:num w:numId="6" w16cid:durableId="1786459249">
    <w:abstractNumId w:val="18"/>
  </w:num>
  <w:num w:numId="7" w16cid:durableId="480971886">
    <w:abstractNumId w:val="6"/>
  </w:num>
  <w:num w:numId="8" w16cid:durableId="1281916251">
    <w:abstractNumId w:val="24"/>
  </w:num>
  <w:num w:numId="9" w16cid:durableId="1318074710">
    <w:abstractNumId w:val="32"/>
  </w:num>
  <w:num w:numId="10" w16cid:durableId="2029135015">
    <w:abstractNumId w:val="28"/>
  </w:num>
  <w:num w:numId="11" w16cid:durableId="24527348">
    <w:abstractNumId w:val="8"/>
  </w:num>
  <w:num w:numId="12" w16cid:durableId="781804603">
    <w:abstractNumId w:val="10"/>
  </w:num>
  <w:num w:numId="13" w16cid:durableId="509221171">
    <w:abstractNumId w:val="34"/>
  </w:num>
  <w:num w:numId="14" w16cid:durableId="91517918">
    <w:abstractNumId w:val="30"/>
  </w:num>
  <w:num w:numId="15" w16cid:durableId="1555004219">
    <w:abstractNumId w:val="13"/>
  </w:num>
  <w:num w:numId="16" w16cid:durableId="1801148078">
    <w:abstractNumId w:val="20"/>
  </w:num>
  <w:num w:numId="17" w16cid:durableId="1678577041">
    <w:abstractNumId w:val="4"/>
  </w:num>
  <w:num w:numId="18" w16cid:durableId="2076513565">
    <w:abstractNumId w:val="15"/>
  </w:num>
  <w:num w:numId="19" w16cid:durableId="297613111">
    <w:abstractNumId w:val="5"/>
  </w:num>
  <w:num w:numId="20" w16cid:durableId="370154918">
    <w:abstractNumId w:val="16"/>
  </w:num>
  <w:num w:numId="21" w16cid:durableId="429355341">
    <w:abstractNumId w:val="17"/>
  </w:num>
  <w:num w:numId="22" w16cid:durableId="1843156783">
    <w:abstractNumId w:val="14"/>
  </w:num>
  <w:num w:numId="23" w16cid:durableId="2109111053">
    <w:abstractNumId w:val="23"/>
  </w:num>
  <w:num w:numId="24" w16cid:durableId="2002853956">
    <w:abstractNumId w:val="3"/>
  </w:num>
  <w:num w:numId="25" w16cid:durableId="876772094">
    <w:abstractNumId w:val="1"/>
  </w:num>
  <w:num w:numId="26" w16cid:durableId="2058313187">
    <w:abstractNumId w:val="27"/>
  </w:num>
  <w:num w:numId="27" w16cid:durableId="890532817">
    <w:abstractNumId w:val="21"/>
  </w:num>
  <w:num w:numId="28" w16cid:durableId="1254511197">
    <w:abstractNumId w:val="9"/>
  </w:num>
  <w:num w:numId="29" w16cid:durableId="869998745">
    <w:abstractNumId w:val="25"/>
  </w:num>
  <w:num w:numId="30" w16cid:durableId="1419984674">
    <w:abstractNumId w:val="33"/>
  </w:num>
  <w:num w:numId="31" w16cid:durableId="154226784">
    <w:abstractNumId w:val="22"/>
  </w:num>
  <w:num w:numId="32" w16cid:durableId="507602058">
    <w:abstractNumId w:val="0"/>
  </w:num>
  <w:num w:numId="33" w16cid:durableId="260256882">
    <w:abstractNumId w:val="11"/>
  </w:num>
  <w:num w:numId="34" w16cid:durableId="980303747">
    <w:abstractNumId w:val="31"/>
  </w:num>
  <w:num w:numId="35" w16cid:durableId="156699891">
    <w:abstractNumId w:val="2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902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008D"/>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4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72B"/>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553A"/>
    <w:rsid w:val="00156002"/>
    <w:rsid w:val="00156111"/>
    <w:rsid w:val="00156154"/>
    <w:rsid w:val="00156B14"/>
    <w:rsid w:val="00156CDA"/>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65A"/>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AD2"/>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3F6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158"/>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250"/>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383C"/>
    <w:rsid w:val="002F420F"/>
    <w:rsid w:val="002F45AC"/>
    <w:rsid w:val="002F4740"/>
    <w:rsid w:val="002F4957"/>
    <w:rsid w:val="002F4C84"/>
    <w:rsid w:val="002F4F2A"/>
    <w:rsid w:val="002F51C6"/>
    <w:rsid w:val="002F5540"/>
    <w:rsid w:val="002F5726"/>
    <w:rsid w:val="002F624E"/>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0B2"/>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782"/>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517"/>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4E1"/>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3FD2"/>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6A5"/>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3D2"/>
    <w:rsid w:val="005B3579"/>
    <w:rsid w:val="005B3D8A"/>
    <w:rsid w:val="005B3DEF"/>
    <w:rsid w:val="005B4183"/>
    <w:rsid w:val="005B4222"/>
    <w:rsid w:val="005B448E"/>
    <w:rsid w:val="005B688B"/>
    <w:rsid w:val="005B722D"/>
    <w:rsid w:val="005B7C3B"/>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72E"/>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160"/>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AAE"/>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46"/>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370"/>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13A"/>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3D8"/>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939"/>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5FA"/>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243"/>
    <w:rsid w:val="008D2EDF"/>
    <w:rsid w:val="008D31F7"/>
    <w:rsid w:val="008D335E"/>
    <w:rsid w:val="008D353F"/>
    <w:rsid w:val="008D372E"/>
    <w:rsid w:val="008D37AF"/>
    <w:rsid w:val="008D3A9E"/>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761"/>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2766"/>
    <w:rsid w:val="00923106"/>
    <w:rsid w:val="009234CD"/>
    <w:rsid w:val="009238AD"/>
    <w:rsid w:val="00923CEC"/>
    <w:rsid w:val="009256C8"/>
    <w:rsid w:val="00925C6E"/>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959"/>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A6"/>
    <w:rsid w:val="009B58C4"/>
    <w:rsid w:val="009B6DE2"/>
    <w:rsid w:val="009B6FE7"/>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CCF"/>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3F1"/>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4719"/>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29F"/>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33"/>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163"/>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54A4"/>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524B"/>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3E"/>
    <w:rsid w:val="00D0546E"/>
    <w:rsid w:val="00D056FA"/>
    <w:rsid w:val="00D058EC"/>
    <w:rsid w:val="00D05DE2"/>
    <w:rsid w:val="00D06425"/>
    <w:rsid w:val="00D06680"/>
    <w:rsid w:val="00D06976"/>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0FAC"/>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2F10"/>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2C"/>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2C8"/>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5DE5"/>
    <w:rsid w:val="00E661F9"/>
    <w:rsid w:val="00E6652A"/>
    <w:rsid w:val="00E66C82"/>
    <w:rsid w:val="00E67638"/>
    <w:rsid w:val="00E679E7"/>
    <w:rsid w:val="00E67ECC"/>
    <w:rsid w:val="00E70ED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796"/>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B7FDB"/>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902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689984041">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microsoft.com/office/2019/05/relationships/documenttasks" Target="documenttasks/documenttasks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ntTable" Target="fontTable.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mso-contentType ?>
<FormTemplates xmlns="http://schemas.microsoft.com/sharepoint/v3/contenttype/forms">
  <Display>DocumentLibraryForm</Display>
  <Edit>DocumentLibraryForm</Edit>
  <New>DocumentLibraryForm</New>
</FormTemplates>
</file>

<file path=customXml/item24.xml><?xml version="1.0" encoding="utf-8"?>
<s:customData xmlns="http://www.wps.cn/officeDocument/2013/wpsCustomData" xmlns:s="http://www.wps.cn/officeDocument/2013/wpsCustomData">
  <customSectProps>
    <customSectPr/>
  </customSectProps>
</s:customDat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23038799-F964-4701-A94D-B3DAA47B5CF0}">
  <ds:schemaRefs>
    <ds:schemaRef ds:uri="http://schemas.openxmlformats.org/officeDocument/2006/bibliography"/>
  </ds:schemaRefs>
</ds:datastoreItem>
</file>

<file path=customXml/itemProps10.xml><?xml version="1.0" encoding="utf-8"?>
<ds:datastoreItem xmlns:ds="http://schemas.openxmlformats.org/officeDocument/2006/customXml" ds:itemID="{392414F6-09DF-4446-963C-9A1BBE7D7970}">
  <ds:schemaRefs>
    <ds:schemaRef ds:uri="http://schemas.openxmlformats.org/officeDocument/2006/bibliography"/>
  </ds:schemaRefs>
</ds:datastoreItem>
</file>

<file path=customXml/itemProps11.xml><?xml version="1.0" encoding="utf-8"?>
<ds:datastoreItem xmlns:ds="http://schemas.openxmlformats.org/officeDocument/2006/customXml" ds:itemID="{A4E698DE-3648-4195-AD7A-963C02D35868}">
  <ds:schemaRefs>
    <ds:schemaRef ds:uri="http://schemas.openxmlformats.org/officeDocument/2006/bibliography"/>
  </ds:schemaRefs>
</ds:datastoreItem>
</file>

<file path=customXml/itemProps12.xml><?xml version="1.0" encoding="utf-8"?>
<ds:datastoreItem xmlns:ds="http://schemas.openxmlformats.org/officeDocument/2006/customXml" ds:itemID="{F4C15CA0-5B3B-4970-B4A8-36D7E9FBA4A0}">
  <ds:schemaRefs>
    <ds:schemaRef ds:uri="http://schemas.openxmlformats.org/officeDocument/2006/bibliography"/>
  </ds:schemaRefs>
</ds:datastoreItem>
</file>

<file path=customXml/itemProps1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4.xml><?xml version="1.0" encoding="utf-8"?>
<ds:datastoreItem xmlns:ds="http://schemas.openxmlformats.org/officeDocument/2006/customXml" ds:itemID="{7B63FFB0-0017-460D-871D-9D1E723709B2}">
  <ds:schemaRefs>
    <ds:schemaRef ds:uri="http://schemas.openxmlformats.org/officeDocument/2006/bibliography"/>
  </ds:schemaRefs>
</ds:datastoreItem>
</file>

<file path=customXml/itemProps15.xml><?xml version="1.0" encoding="utf-8"?>
<ds:datastoreItem xmlns:ds="http://schemas.openxmlformats.org/officeDocument/2006/customXml" ds:itemID="{7B2AC5A5-E732-4F8C-9A83-4AA12D302ED7}">
  <ds:schemaRefs>
    <ds:schemaRef ds:uri="http://schemas.openxmlformats.org/officeDocument/2006/bibliography"/>
  </ds:schemaRefs>
</ds:datastoreItem>
</file>

<file path=customXml/itemProps16.xml><?xml version="1.0" encoding="utf-8"?>
<ds:datastoreItem xmlns:ds="http://schemas.openxmlformats.org/officeDocument/2006/customXml" ds:itemID="{875DACE6-0B86-4E8F-9283-BC8D7F9A0422}">
  <ds:schemaRefs>
    <ds:schemaRef ds:uri="http://schemas.openxmlformats.org/officeDocument/2006/bibliography"/>
  </ds:schemaRefs>
</ds:datastoreItem>
</file>

<file path=customXml/itemProps17.xml><?xml version="1.0" encoding="utf-8"?>
<ds:datastoreItem xmlns:ds="http://schemas.openxmlformats.org/officeDocument/2006/customXml" ds:itemID="{72573033-3A9F-47F2-BF1B-228D3117A24A}">
  <ds:schemaRefs>
    <ds:schemaRef ds:uri="http://schemas.openxmlformats.org/officeDocument/2006/bibliography"/>
  </ds:schemaRefs>
</ds:datastoreItem>
</file>

<file path=customXml/itemProps18.xml><?xml version="1.0" encoding="utf-8"?>
<ds:datastoreItem xmlns:ds="http://schemas.openxmlformats.org/officeDocument/2006/customXml" ds:itemID="{D4628DC7-29A2-4F70-84FF-2E9E8447726E}">
  <ds:schemaRefs>
    <ds:schemaRef ds:uri="http://schemas.openxmlformats.org/officeDocument/2006/bibliography"/>
  </ds:schemaRefs>
</ds:datastoreItem>
</file>

<file path=customXml/itemProps19.xml><?xml version="1.0" encoding="utf-8"?>
<ds:datastoreItem xmlns:ds="http://schemas.openxmlformats.org/officeDocument/2006/customXml" ds:itemID="{47C7B6CD-8809-4339-BDD8-ADA770DF5826}">
  <ds:schemaRefs>
    <ds:schemaRef ds:uri="http://schemas.openxmlformats.org/officeDocument/2006/bibliography"/>
  </ds:schemaRefs>
</ds:datastoreItem>
</file>

<file path=customXml/itemProps2.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96439E48-2D70-45A2-8C52-CFD39F3DBC7F}">
  <ds:schemaRefs>
    <ds:schemaRef ds:uri="http://schemas.openxmlformats.org/officeDocument/2006/bibliography"/>
  </ds:schemaRefs>
</ds:datastoreItem>
</file>

<file path=customXml/itemProps21.xml><?xml version="1.0" encoding="utf-8"?>
<ds:datastoreItem xmlns:ds="http://schemas.openxmlformats.org/officeDocument/2006/customXml" ds:itemID="{3FB98D16-A4E0-4ABA-8B67-315DCC5EBFA5}">
  <ds:schemaRefs>
    <ds:schemaRef ds:uri="http://schemas.openxmlformats.org/officeDocument/2006/bibliography"/>
  </ds:schemaRefs>
</ds:datastoreItem>
</file>

<file path=customXml/itemProps22.xml><?xml version="1.0" encoding="utf-8"?>
<ds:datastoreItem xmlns:ds="http://schemas.openxmlformats.org/officeDocument/2006/customXml" ds:itemID="{E0C2633E-FD08-414A-9C25-4855EB86D058}">
  <ds:schemaRefs>
    <ds:schemaRef ds:uri="http://schemas.openxmlformats.org/officeDocument/2006/bibliography"/>
  </ds:schemaRefs>
</ds:datastoreItem>
</file>

<file path=customXml/itemProps2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5.xml><?xml version="1.0" encoding="utf-8"?>
<ds:datastoreItem xmlns:ds="http://schemas.openxmlformats.org/officeDocument/2006/customXml" ds:itemID="{CF1E9BBD-AFF9-469F-AD8E-E421941CA09F}">
  <ds:schemaRefs>
    <ds:schemaRef ds:uri="http://schemas.openxmlformats.org/officeDocument/2006/bibliography"/>
  </ds:schemaRefs>
</ds:datastoreItem>
</file>

<file path=customXml/itemProps26.xml><?xml version="1.0" encoding="utf-8"?>
<ds:datastoreItem xmlns:ds="http://schemas.openxmlformats.org/officeDocument/2006/customXml" ds:itemID="{D05DB549-3351-42BD-AD95-BB688F17F83E}">
  <ds:schemaRefs>
    <ds:schemaRef ds:uri="http://schemas.openxmlformats.org/officeDocument/2006/bibliography"/>
  </ds:schemaRefs>
</ds:datastoreItem>
</file>

<file path=customXml/itemProps3.xml><?xml version="1.0" encoding="utf-8"?>
<ds:datastoreItem xmlns:ds="http://schemas.openxmlformats.org/officeDocument/2006/customXml" ds:itemID="{08B42341-60B5-4A2F-A7AD-AE7F385ECB62}">
  <ds:schemaRefs>
    <ds:schemaRef ds:uri="http://schemas.openxmlformats.org/officeDocument/2006/bibliography"/>
  </ds:schemaRefs>
</ds:datastoreItem>
</file>

<file path=customXml/itemProps4.xml><?xml version="1.0" encoding="utf-8"?>
<ds:datastoreItem xmlns:ds="http://schemas.openxmlformats.org/officeDocument/2006/customXml" ds:itemID="{B8F6C24B-BD28-481E-B519-EC59664017EC}">
  <ds:schemaRefs>
    <ds:schemaRef ds:uri="http://schemas.openxmlformats.org/officeDocument/2006/bibliography"/>
  </ds:schemaRefs>
</ds:datastoreItem>
</file>

<file path=customXml/itemProps5.xml><?xml version="1.0" encoding="utf-8"?>
<ds:datastoreItem xmlns:ds="http://schemas.openxmlformats.org/officeDocument/2006/customXml" ds:itemID="{9461887C-1D93-4430-8C3E-0FA6F3422C53}">
  <ds:schemaRefs>
    <ds:schemaRef ds:uri="http://schemas.openxmlformats.org/officeDocument/2006/bibliography"/>
  </ds:schemaRefs>
</ds:datastoreItem>
</file>

<file path=customXml/itemProps6.xml><?xml version="1.0" encoding="utf-8"?>
<ds:datastoreItem xmlns:ds="http://schemas.openxmlformats.org/officeDocument/2006/customXml" ds:itemID="{87AC6477-26D6-47F4-9FBB-6504C647D6DB}">
  <ds:schemaRefs>
    <ds:schemaRef ds:uri="http://schemas.openxmlformats.org/officeDocument/2006/bibliography"/>
  </ds:schemaRefs>
</ds:datastoreItem>
</file>

<file path=customXml/itemProps7.xml><?xml version="1.0" encoding="utf-8"?>
<ds:datastoreItem xmlns:ds="http://schemas.openxmlformats.org/officeDocument/2006/customXml" ds:itemID="{9DCB09E6-F2A2-4B55-932C-183FBABBD1B3}">
  <ds:schemaRefs>
    <ds:schemaRef ds:uri="http://schemas.openxmlformats.org/officeDocument/2006/bibliography"/>
  </ds:schemaRefs>
</ds:datastoreItem>
</file>

<file path=customXml/itemProps8.xml><?xml version="1.0" encoding="utf-8"?>
<ds:datastoreItem xmlns:ds="http://schemas.openxmlformats.org/officeDocument/2006/customXml" ds:itemID="{41E31561-6C9A-4F15-8728-91447BD6FA33}">
  <ds:schemaRefs>
    <ds:schemaRef ds:uri="http://schemas.openxmlformats.org/officeDocument/2006/bibliography"/>
  </ds:schemaRefs>
</ds:datastoreItem>
</file>

<file path=customXml/itemProps9.xml><?xml version="1.0" encoding="utf-8"?>
<ds:datastoreItem xmlns:ds="http://schemas.openxmlformats.org/officeDocument/2006/customXml" ds:itemID="{B5AECFE9-10E6-4AB0-8163-A72CF5DB0AE0}">
  <ds:schemaRefs>
    <ds:schemaRef ds:uri="http://schemas.microsoft.com/office/infopath/2007/PartnerControls"/>
    <ds:schemaRef ds:uri="http://www.w3.org/XML/1998/namespace"/>
    <ds:schemaRef ds:uri="96f83003-48fd-4f52-836f-d78a4dd9c06d"/>
    <ds:schemaRef ds:uri="http://purl.org/dc/terms/"/>
    <ds:schemaRef ds:uri="http://schemas.microsoft.com/office/2006/documentManagement/types"/>
    <ds:schemaRef ds:uri="http://purl.org/dc/dcmitype/"/>
    <ds:schemaRef ds:uri="http://schemas.openxmlformats.org/package/2006/metadata/core-properties"/>
    <ds:schemaRef ds:uri="38a97ebd-7b55-4e0a-b11e-b1f20907ee6a"/>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14</Pages>
  <Words>3648</Words>
  <Characters>20888</Characters>
  <Application>Microsoft Office Word</Application>
  <DocSecurity>0</DocSecurity>
  <Lines>174</Lines>
  <Paragraphs>48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7</cp:revision>
  <cp:lastPrinted>2022-07-27T10:25:00Z</cp:lastPrinted>
  <dcterms:created xsi:type="dcterms:W3CDTF">2023-12-06T12:28:00Z</dcterms:created>
  <dcterms:modified xsi:type="dcterms:W3CDTF">2025-03-21T07:34:00Z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