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9F750C" w14:textId="1B42A1D0" w:rsidR="008C64CA" w:rsidRPr="00160E58" w:rsidRDefault="00C321D5" w:rsidP="008C64CA">
      <w:pPr>
        <w:spacing w:after="0" w:line="240" w:lineRule="auto"/>
        <w:jc w:val="center"/>
        <w:rPr>
          <w:rFonts w:ascii="Arial" w:hAnsi="Arial" w:cs="Arial"/>
          <w:b/>
          <w:bCs/>
          <w:color w:val="0B5294" w:themeColor="accent1" w:themeShade="BF"/>
          <w:sz w:val="56"/>
          <w:szCs w:val="56"/>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23C28E98">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008C64CA" w:rsidRPr="00160E58">
        <w:rPr>
          <w:rFonts w:ascii="Arial" w:hAnsi="Arial" w:cs="Arial"/>
          <w:b/>
          <w:bCs/>
          <w:color w:val="0B5294" w:themeColor="accent1" w:themeShade="BF"/>
          <w:sz w:val="56"/>
          <w:szCs w:val="56"/>
        </w:rPr>
        <w:t>INTEGROVANÝ REGIONÁLNÍ OPERAČNÍ PROGRAM</w:t>
      </w:r>
    </w:p>
    <w:p w14:paraId="425A20D4" w14:textId="77777777" w:rsidR="008C64CA" w:rsidRPr="00160E58" w:rsidRDefault="008C64CA" w:rsidP="008C64CA">
      <w:pPr>
        <w:spacing w:before="120" w:after="120" w:line="240" w:lineRule="auto"/>
        <w:jc w:val="center"/>
        <w:rPr>
          <w:rFonts w:ascii="Arial" w:hAnsi="Arial" w:cs="Arial"/>
          <w:b/>
          <w:bCs/>
          <w:color w:val="0B5294" w:themeColor="accent1" w:themeShade="BF"/>
          <w:sz w:val="48"/>
          <w:szCs w:val="48"/>
        </w:rPr>
      </w:pPr>
      <w:r w:rsidRPr="00160E58">
        <w:rPr>
          <w:rFonts w:ascii="Arial" w:hAnsi="Arial" w:cs="Arial"/>
          <w:b/>
          <w:bCs/>
          <w:color w:val="0B5294" w:themeColor="accent1" w:themeShade="BF"/>
          <w:sz w:val="48"/>
          <w:szCs w:val="48"/>
        </w:rPr>
        <w:t>2021</w:t>
      </w:r>
      <w:r w:rsidRPr="00160E58">
        <w:rPr>
          <w:rFonts w:ascii="Arial" w:eastAsia="SimSun" w:hAnsi="Arial" w:cs="Arial"/>
          <w:b/>
          <w:bCs/>
          <w:color w:val="2F5496"/>
          <w:sz w:val="48"/>
          <w:szCs w:val="48"/>
          <w:lang w:eastAsia="zh-CN"/>
        </w:rPr>
        <w:t>–</w:t>
      </w:r>
      <w:r w:rsidRPr="00160E58">
        <w:rPr>
          <w:rFonts w:ascii="Arial" w:hAnsi="Arial" w:cs="Arial"/>
          <w:b/>
          <w:bCs/>
          <w:color w:val="0B5294" w:themeColor="accent1" w:themeShade="BF"/>
          <w:sz w:val="48"/>
          <w:szCs w:val="48"/>
        </w:rPr>
        <w:t>2027</w:t>
      </w:r>
    </w:p>
    <w:p w14:paraId="16AA4C32" w14:textId="77777777" w:rsidR="008C64CA" w:rsidRPr="00A13B54" w:rsidRDefault="008C64CA" w:rsidP="008C64CA">
      <w:pPr>
        <w:pStyle w:val="Zkladnodstavec"/>
        <w:jc w:val="center"/>
        <w:rPr>
          <w:rFonts w:asciiTheme="majorHAnsi" w:hAnsiTheme="majorHAnsi" w:cs="MyriadPro-Black"/>
          <w:caps/>
          <w:color w:val="0B5294" w:themeColor="accent1" w:themeShade="BF"/>
          <w:sz w:val="40"/>
          <w:szCs w:val="60"/>
        </w:rPr>
      </w:pPr>
    </w:p>
    <w:p w14:paraId="1E39D236" w14:textId="77777777" w:rsidR="008C64CA" w:rsidRPr="00160E58" w:rsidRDefault="008C64CA" w:rsidP="008C64CA">
      <w:pPr>
        <w:pStyle w:val="Zkladnodstavec"/>
        <w:spacing w:line="312" w:lineRule="auto"/>
        <w:jc w:val="center"/>
        <w:rPr>
          <w:rFonts w:ascii="Arial" w:hAnsi="Arial" w:cs="Arial"/>
          <w:b/>
          <w:bCs/>
          <w:color w:val="0B5294" w:themeColor="accent1" w:themeShade="BF"/>
          <w:sz w:val="56"/>
          <w:szCs w:val="56"/>
        </w:rPr>
      </w:pPr>
      <w:r w:rsidRPr="00160E58">
        <w:rPr>
          <w:rFonts w:ascii="Arial" w:hAnsi="Arial" w:cs="Arial"/>
          <w:b/>
          <w:bCs/>
          <w:color w:val="0B5294" w:themeColor="accent1" w:themeShade="BF"/>
          <w:sz w:val="56"/>
          <w:szCs w:val="56"/>
        </w:rPr>
        <w:t>SPECIFICKÁ PRAVIDLA PRO ŽADATELE A PŘÍJEMCE</w:t>
      </w:r>
    </w:p>
    <w:p w14:paraId="262C51F9" w14:textId="77777777" w:rsidR="008C64CA" w:rsidRDefault="008C64CA" w:rsidP="003B1634">
      <w:pPr>
        <w:pStyle w:val="Zkladnodstavec"/>
        <w:spacing w:before="360"/>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0D517C2D" w14:textId="041EA46B" w:rsidR="008C64CA" w:rsidRPr="003465E1" w:rsidRDefault="008C64CA" w:rsidP="008C64CA">
      <w:pPr>
        <w:pStyle w:val="Zkladnodstavec"/>
        <w:jc w:val="center"/>
        <w:rPr>
          <w:rFonts w:ascii="Arial" w:hAnsi="Arial" w:cs="Arial"/>
          <w:b/>
          <w:bCs/>
          <w:color w:val="0B5294" w:themeColor="accent1" w:themeShade="BF"/>
          <w:sz w:val="44"/>
          <w:szCs w:val="44"/>
        </w:rPr>
      </w:pPr>
      <w:r w:rsidRPr="003465E1">
        <w:rPr>
          <w:rFonts w:ascii="Arial" w:hAnsi="Arial" w:cs="Arial"/>
          <w:b/>
          <w:bCs/>
          <w:color w:val="0B5294" w:themeColor="accent1" w:themeShade="BF"/>
          <w:sz w:val="44"/>
          <w:szCs w:val="44"/>
        </w:rPr>
        <w:t>OSNOVA STUDIE PROVEDITELNOSTI</w:t>
      </w:r>
    </w:p>
    <w:p w14:paraId="0A157F1A" w14:textId="77777777" w:rsidR="008C64CA" w:rsidRPr="003B1634" w:rsidRDefault="008C64CA" w:rsidP="008C64CA">
      <w:pPr>
        <w:pStyle w:val="Zkladnodstavec"/>
        <w:rPr>
          <w:rFonts w:ascii="Arial" w:hAnsi="Arial" w:cs="Arial"/>
          <w:b/>
          <w:bCs/>
          <w:color w:val="0B5294" w:themeColor="accent1" w:themeShade="BF"/>
          <w:sz w:val="40"/>
          <w:szCs w:val="40"/>
        </w:rPr>
      </w:pPr>
    </w:p>
    <w:p w14:paraId="3565603A" w14:textId="6BE5E204" w:rsidR="00E579B9" w:rsidRPr="00B74ACA" w:rsidRDefault="00CE0FC0" w:rsidP="003B1634">
      <w:pPr>
        <w:pStyle w:val="Zkladnodstavec"/>
        <w:jc w:val="center"/>
        <w:rPr>
          <w:rFonts w:ascii="Arial" w:hAnsi="Arial" w:cs="Arial"/>
          <w:caps/>
          <w:sz w:val="36"/>
          <w:szCs w:val="36"/>
        </w:rPr>
      </w:pPr>
      <w:r>
        <w:rPr>
          <w:rFonts w:ascii="Arial" w:hAnsi="Arial" w:cs="Arial"/>
          <w:caps/>
          <w:sz w:val="36"/>
          <w:szCs w:val="36"/>
        </w:rPr>
        <w:t>67</w:t>
      </w:r>
      <w:r w:rsidR="00E579B9">
        <w:rPr>
          <w:rFonts w:ascii="Arial" w:hAnsi="Arial" w:cs="Arial"/>
          <w:caps/>
          <w:sz w:val="36"/>
          <w:szCs w:val="36"/>
        </w:rPr>
        <w:t>. výzva irop -</w:t>
      </w:r>
      <w:r w:rsidR="00E579B9" w:rsidRPr="00B74ACA">
        <w:rPr>
          <w:rFonts w:ascii="Arial" w:hAnsi="Arial" w:cs="Arial"/>
          <w:caps/>
          <w:sz w:val="36"/>
          <w:szCs w:val="36"/>
        </w:rPr>
        <w:t xml:space="preserve"> </w:t>
      </w:r>
      <w:r w:rsidR="00D37268">
        <w:rPr>
          <w:rFonts w:ascii="Arial" w:hAnsi="Arial" w:cs="Arial"/>
          <w:caps/>
          <w:sz w:val="36"/>
          <w:szCs w:val="36"/>
        </w:rPr>
        <w:t>Telematika</w:t>
      </w:r>
      <w:r w:rsidR="00E579B9" w:rsidRPr="00192B39">
        <w:rPr>
          <w:rFonts w:ascii="Arial" w:hAnsi="Arial" w:cs="Arial"/>
          <w:caps/>
          <w:sz w:val="36"/>
          <w:szCs w:val="36"/>
        </w:rPr>
        <w:t xml:space="preserve"> PRO VEŘEJNOU DOPRAVU</w:t>
      </w:r>
      <w:r>
        <w:rPr>
          <w:rFonts w:ascii="Arial" w:hAnsi="Arial" w:cs="Arial"/>
          <w:caps/>
          <w:sz w:val="36"/>
          <w:szCs w:val="36"/>
        </w:rPr>
        <w:t xml:space="preserve"> </w:t>
      </w:r>
      <w:r w:rsidR="00E579B9">
        <w:rPr>
          <w:rFonts w:ascii="Arial" w:hAnsi="Arial" w:cs="Arial"/>
          <w:caps/>
          <w:sz w:val="36"/>
          <w:szCs w:val="36"/>
        </w:rPr>
        <w:t>-</w:t>
      </w:r>
      <w:r w:rsidR="00E579B9" w:rsidRPr="00B74ACA">
        <w:rPr>
          <w:rFonts w:ascii="Arial" w:hAnsi="Arial" w:cs="Arial"/>
          <w:caps/>
          <w:sz w:val="36"/>
          <w:szCs w:val="36"/>
        </w:rPr>
        <w:t xml:space="preserve"> </w:t>
      </w:r>
      <w:r w:rsidR="00E579B9">
        <w:rPr>
          <w:rFonts w:ascii="Arial" w:hAnsi="Arial" w:cs="Arial"/>
          <w:caps/>
          <w:sz w:val="36"/>
          <w:szCs w:val="36"/>
        </w:rPr>
        <w:t>SC 6.1</w:t>
      </w:r>
      <w:r w:rsidR="00EA114B">
        <w:rPr>
          <w:rFonts w:ascii="Arial" w:hAnsi="Arial" w:cs="Arial"/>
          <w:caps/>
          <w:sz w:val="36"/>
          <w:szCs w:val="36"/>
        </w:rPr>
        <w:t xml:space="preserve"> </w:t>
      </w:r>
      <w:r w:rsidR="00E579B9" w:rsidRPr="00B74ACA">
        <w:rPr>
          <w:rFonts w:ascii="Arial" w:hAnsi="Arial" w:cs="Arial"/>
          <w:caps/>
          <w:sz w:val="36"/>
          <w:szCs w:val="36"/>
        </w:rPr>
        <w:t>(</w:t>
      </w:r>
      <w:r w:rsidR="00E9339A">
        <w:rPr>
          <w:rFonts w:ascii="Arial" w:hAnsi="Arial" w:cs="Arial"/>
          <w:caps/>
          <w:sz w:val="36"/>
          <w:szCs w:val="36"/>
        </w:rPr>
        <w:t>ITI</w:t>
      </w:r>
      <w:r w:rsidR="00E579B9" w:rsidRPr="00B74ACA">
        <w:rPr>
          <w:rFonts w:ascii="Arial" w:hAnsi="Arial" w:cs="Arial"/>
          <w:caps/>
          <w:sz w:val="36"/>
          <w:szCs w:val="36"/>
        </w:rPr>
        <w:t>)</w:t>
      </w:r>
    </w:p>
    <w:p w14:paraId="24F1E6C3" w14:textId="77777777" w:rsidR="00E579B9" w:rsidRDefault="00E579B9" w:rsidP="008C64CA">
      <w:pPr>
        <w:jc w:val="center"/>
        <w:rPr>
          <w:rFonts w:ascii="Arial" w:hAnsi="Arial" w:cs="Arial"/>
          <w:caps/>
          <w:color w:val="7F7F7F" w:themeColor="text1" w:themeTint="80"/>
          <w:sz w:val="24"/>
          <w:szCs w:val="24"/>
        </w:rPr>
      </w:pPr>
    </w:p>
    <w:p w14:paraId="23DFDC52" w14:textId="3C8DBF55" w:rsidR="008C64CA" w:rsidRDefault="008C64CA" w:rsidP="008C64CA">
      <w:pPr>
        <w:jc w:val="center"/>
        <w:rPr>
          <w:rFonts w:ascii="Arial" w:hAnsi="Arial" w:cs="Arial"/>
          <w:caps/>
          <w:color w:val="7F7F7F" w:themeColor="text1" w:themeTint="80"/>
          <w:sz w:val="32"/>
          <w:szCs w:val="32"/>
        </w:rPr>
        <w:sectPr w:rsidR="008C64CA" w:rsidSect="00216924">
          <w:headerReference w:type="default" r:id="rId12"/>
          <w:headerReference w:type="first" r:id="rId13"/>
          <w:footerReference w:type="first" r:id="rId14"/>
          <w:pgSz w:w="11906" w:h="16838"/>
          <w:pgMar w:top="1418" w:right="1418" w:bottom="1418" w:left="1418" w:header="709" w:footer="709" w:gutter="0"/>
          <w:cols w:space="708"/>
          <w:docGrid w:linePitch="360"/>
        </w:sectPr>
      </w:pPr>
      <w:r w:rsidRPr="00160E58">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1</w:t>
      </w:r>
    </w:p>
    <w:p w14:paraId="258A210E" w14:textId="77777777" w:rsidR="00493A2F" w:rsidRDefault="00493A2F" w:rsidP="00747B45">
      <w:pPr>
        <w:rPr>
          <w:rFonts w:ascii="Arial" w:hAnsi="Arial" w:cs="Arial"/>
          <w:caps/>
          <w:color w:val="7F7F7F" w:themeColor="text1" w:themeTint="80"/>
          <w:sz w:val="32"/>
          <w:szCs w:val="32"/>
        </w:rPr>
      </w:pPr>
    </w:p>
    <w:p w14:paraId="12B9EC16" w14:textId="6C6FFA1B" w:rsidR="003465E1" w:rsidRDefault="003465E1" w:rsidP="00747B45">
      <w:pPr>
        <w:rPr>
          <w:rFonts w:ascii="Arial" w:hAnsi="Arial" w:cs="Arial"/>
          <w:caps/>
          <w:color w:val="7F7F7F" w:themeColor="text1" w:themeTint="80"/>
          <w:sz w:val="32"/>
          <w:szCs w:val="32"/>
        </w:rPr>
      </w:pPr>
      <w:r>
        <w:rPr>
          <w:rFonts w:ascii="Arial" w:hAnsi="Arial" w:cs="Arial"/>
          <w:caps/>
          <w:color w:val="7F7F7F" w:themeColor="text1" w:themeTint="80"/>
          <w:sz w:val="32"/>
          <w:szCs w:val="32"/>
        </w:rPr>
        <w:t>Obsah</w:t>
      </w:r>
    </w:p>
    <w:sdt>
      <w:sdtPr>
        <w:rPr>
          <w:rFonts w:asciiTheme="minorHAnsi" w:eastAsiaTheme="minorHAnsi" w:hAnsiTheme="minorHAnsi" w:cstheme="minorBidi"/>
          <w:color w:val="auto"/>
          <w:sz w:val="22"/>
          <w:szCs w:val="22"/>
          <w:lang w:eastAsia="en-US"/>
        </w:rPr>
        <w:id w:val="848840968"/>
        <w:docPartObj>
          <w:docPartGallery w:val="Table of Contents"/>
          <w:docPartUnique/>
        </w:docPartObj>
      </w:sdtPr>
      <w:sdtEndPr>
        <w:rPr>
          <w:b/>
          <w:bCs/>
        </w:rPr>
      </w:sdtEndPr>
      <w:sdtContent>
        <w:p w14:paraId="07373F13" w14:textId="532B09FF" w:rsidR="0051543C" w:rsidRDefault="0051543C">
          <w:pPr>
            <w:pStyle w:val="Nadpisobsahu"/>
          </w:pPr>
        </w:p>
        <w:p w14:paraId="61A695DF" w14:textId="6824C248" w:rsidR="008E07E6" w:rsidRDefault="0051543C">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119314721" w:history="1">
            <w:r w:rsidR="008E07E6" w:rsidRPr="009A4CAD">
              <w:rPr>
                <w:rStyle w:val="Hypertextovodkaz"/>
                <w:rFonts w:ascii="Arial" w:hAnsi="Arial" w:cs="Arial"/>
                <w:caps/>
                <w:noProof/>
              </w:rPr>
              <w:t>1.</w:t>
            </w:r>
            <w:r w:rsidR="008E07E6">
              <w:rPr>
                <w:rFonts w:eastAsiaTheme="minorEastAsia"/>
                <w:noProof/>
                <w:lang w:eastAsia="cs-CZ"/>
              </w:rPr>
              <w:tab/>
            </w:r>
            <w:r w:rsidR="008E07E6" w:rsidRPr="009A4CAD">
              <w:rPr>
                <w:rStyle w:val="Hypertextovodkaz"/>
                <w:rFonts w:ascii="Arial" w:hAnsi="Arial" w:cs="Arial"/>
                <w:caps/>
                <w:noProof/>
              </w:rPr>
              <w:t>ÚVODNÍ INFORMACE o zpracovateli studie proveditelnosti</w:t>
            </w:r>
            <w:r w:rsidR="008E07E6">
              <w:rPr>
                <w:noProof/>
                <w:webHidden/>
              </w:rPr>
              <w:tab/>
            </w:r>
            <w:r w:rsidR="008E07E6">
              <w:rPr>
                <w:noProof/>
                <w:webHidden/>
              </w:rPr>
              <w:fldChar w:fldCharType="begin"/>
            </w:r>
            <w:r w:rsidR="008E07E6">
              <w:rPr>
                <w:noProof/>
                <w:webHidden/>
              </w:rPr>
              <w:instrText xml:space="preserve"> PAGEREF _Toc119314721 \h </w:instrText>
            </w:r>
            <w:r w:rsidR="008E07E6">
              <w:rPr>
                <w:noProof/>
                <w:webHidden/>
              </w:rPr>
            </w:r>
            <w:r w:rsidR="008E07E6">
              <w:rPr>
                <w:noProof/>
                <w:webHidden/>
              </w:rPr>
              <w:fldChar w:fldCharType="separate"/>
            </w:r>
            <w:r w:rsidR="00B11E94">
              <w:rPr>
                <w:noProof/>
                <w:webHidden/>
              </w:rPr>
              <w:t>3</w:t>
            </w:r>
            <w:r w:rsidR="008E07E6">
              <w:rPr>
                <w:noProof/>
                <w:webHidden/>
              </w:rPr>
              <w:fldChar w:fldCharType="end"/>
            </w:r>
          </w:hyperlink>
        </w:p>
        <w:p w14:paraId="4ED06EFE" w14:textId="526A4119" w:rsidR="008E07E6" w:rsidRDefault="00417F1F">
          <w:pPr>
            <w:pStyle w:val="Obsah1"/>
            <w:tabs>
              <w:tab w:val="left" w:pos="440"/>
              <w:tab w:val="right" w:leader="dot" w:pos="9062"/>
            </w:tabs>
            <w:rPr>
              <w:rFonts w:eastAsiaTheme="minorEastAsia"/>
              <w:noProof/>
              <w:lang w:eastAsia="cs-CZ"/>
            </w:rPr>
          </w:pPr>
          <w:hyperlink w:anchor="_Toc119314722" w:history="1">
            <w:r w:rsidR="008E07E6" w:rsidRPr="009A4CAD">
              <w:rPr>
                <w:rStyle w:val="Hypertextovodkaz"/>
                <w:rFonts w:ascii="Arial" w:hAnsi="Arial" w:cs="Arial"/>
                <w:caps/>
                <w:noProof/>
              </w:rPr>
              <w:t>2.</w:t>
            </w:r>
            <w:r w:rsidR="008E07E6">
              <w:rPr>
                <w:rFonts w:eastAsiaTheme="minorEastAsia"/>
                <w:noProof/>
                <w:lang w:eastAsia="cs-CZ"/>
              </w:rPr>
              <w:tab/>
            </w:r>
            <w:r w:rsidR="008E07E6" w:rsidRPr="009A4CAD">
              <w:rPr>
                <w:rStyle w:val="Hypertextovodkaz"/>
                <w:rFonts w:ascii="Arial" w:hAnsi="Arial" w:cs="Arial"/>
                <w:caps/>
                <w:noProof/>
              </w:rPr>
              <w:t>ZÁKLADNÍ INFORMACE O ŽADATELI</w:t>
            </w:r>
            <w:r w:rsidR="008E07E6">
              <w:rPr>
                <w:noProof/>
                <w:webHidden/>
              </w:rPr>
              <w:tab/>
            </w:r>
            <w:r w:rsidR="008E07E6">
              <w:rPr>
                <w:noProof/>
                <w:webHidden/>
              </w:rPr>
              <w:fldChar w:fldCharType="begin"/>
            </w:r>
            <w:r w:rsidR="008E07E6">
              <w:rPr>
                <w:noProof/>
                <w:webHidden/>
              </w:rPr>
              <w:instrText xml:space="preserve"> PAGEREF _Toc119314722 \h </w:instrText>
            </w:r>
            <w:r w:rsidR="008E07E6">
              <w:rPr>
                <w:noProof/>
                <w:webHidden/>
              </w:rPr>
            </w:r>
            <w:r w:rsidR="008E07E6">
              <w:rPr>
                <w:noProof/>
                <w:webHidden/>
              </w:rPr>
              <w:fldChar w:fldCharType="separate"/>
            </w:r>
            <w:r w:rsidR="00B11E94">
              <w:rPr>
                <w:noProof/>
                <w:webHidden/>
              </w:rPr>
              <w:t>3</w:t>
            </w:r>
            <w:r w:rsidR="008E07E6">
              <w:rPr>
                <w:noProof/>
                <w:webHidden/>
              </w:rPr>
              <w:fldChar w:fldCharType="end"/>
            </w:r>
          </w:hyperlink>
        </w:p>
        <w:p w14:paraId="2D3EDE17" w14:textId="3E79E621" w:rsidR="008E07E6" w:rsidRDefault="00417F1F">
          <w:pPr>
            <w:pStyle w:val="Obsah1"/>
            <w:tabs>
              <w:tab w:val="left" w:pos="440"/>
              <w:tab w:val="right" w:leader="dot" w:pos="9062"/>
            </w:tabs>
            <w:rPr>
              <w:rFonts w:eastAsiaTheme="minorEastAsia"/>
              <w:noProof/>
              <w:lang w:eastAsia="cs-CZ"/>
            </w:rPr>
          </w:pPr>
          <w:hyperlink w:anchor="_Toc119314723" w:history="1">
            <w:r w:rsidR="008E07E6" w:rsidRPr="009A4CAD">
              <w:rPr>
                <w:rStyle w:val="Hypertextovodkaz"/>
                <w:rFonts w:ascii="Arial" w:hAnsi="Arial" w:cs="Arial"/>
                <w:caps/>
                <w:noProof/>
              </w:rPr>
              <w:t>3.</w:t>
            </w:r>
            <w:r w:rsidR="008E07E6">
              <w:rPr>
                <w:rFonts w:eastAsiaTheme="minorEastAsia"/>
                <w:noProof/>
                <w:lang w:eastAsia="cs-CZ"/>
              </w:rPr>
              <w:tab/>
            </w:r>
            <w:r w:rsidR="008E07E6" w:rsidRPr="009A4CAD">
              <w:rPr>
                <w:rStyle w:val="Hypertextovodkaz"/>
                <w:rFonts w:ascii="Arial" w:hAnsi="Arial" w:cs="Arial"/>
                <w:caps/>
                <w:noProof/>
              </w:rPr>
              <w:t>Charakteristika projektu a jeho soulad s programem</w:t>
            </w:r>
            <w:r w:rsidR="008E07E6">
              <w:rPr>
                <w:noProof/>
                <w:webHidden/>
              </w:rPr>
              <w:tab/>
            </w:r>
            <w:r w:rsidR="008E07E6">
              <w:rPr>
                <w:noProof/>
                <w:webHidden/>
              </w:rPr>
              <w:fldChar w:fldCharType="begin"/>
            </w:r>
            <w:r w:rsidR="008E07E6">
              <w:rPr>
                <w:noProof/>
                <w:webHidden/>
              </w:rPr>
              <w:instrText xml:space="preserve"> PAGEREF _Toc119314723 \h </w:instrText>
            </w:r>
            <w:r w:rsidR="008E07E6">
              <w:rPr>
                <w:noProof/>
                <w:webHidden/>
              </w:rPr>
            </w:r>
            <w:r w:rsidR="008E07E6">
              <w:rPr>
                <w:noProof/>
                <w:webHidden/>
              </w:rPr>
              <w:fldChar w:fldCharType="separate"/>
            </w:r>
            <w:r w:rsidR="00B11E94">
              <w:rPr>
                <w:noProof/>
                <w:webHidden/>
              </w:rPr>
              <w:t>3</w:t>
            </w:r>
            <w:r w:rsidR="008E07E6">
              <w:rPr>
                <w:noProof/>
                <w:webHidden/>
              </w:rPr>
              <w:fldChar w:fldCharType="end"/>
            </w:r>
          </w:hyperlink>
        </w:p>
        <w:p w14:paraId="5FDAEDB2" w14:textId="2EF7960A" w:rsidR="008E07E6" w:rsidRDefault="00417F1F">
          <w:pPr>
            <w:pStyle w:val="Obsah1"/>
            <w:tabs>
              <w:tab w:val="left" w:pos="440"/>
              <w:tab w:val="right" w:leader="dot" w:pos="9062"/>
            </w:tabs>
            <w:rPr>
              <w:rFonts w:eastAsiaTheme="minorEastAsia"/>
              <w:noProof/>
              <w:lang w:eastAsia="cs-CZ"/>
            </w:rPr>
          </w:pPr>
          <w:hyperlink w:anchor="_Toc119314724" w:history="1">
            <w:r w:rsidR="008E07E6" w:rsidRPr="009A4CAD">
              <w:rPr>
                <w:rStyle w:val="Hypertextovodkaz"/>
                <w:rFonts w:ascii="Arial" w:hAnsi="Arial" w:cs="Arial"/>
                <w:caps/>
                <w:noProof/>
              </w:rPr>
              <w:t>4.</w:t>
            </w:r>
            <w:r w:rsidR="008E07E6">
              <w:rPr>
                <w:rFonts w:eastAsiaTheme="minorEastAsia"/>
                <w:noProof/>
                <w:lang w:eastAsia="cs-CZ"/>
              </w:rPr>
              <w:tab/>
            </w:r>
            <w:r w:rsidR="008E07E6" w:rsidRPr="009A4CAD">
              <w:rPr>
                <w:rStyle w:val="Hypertextovodkaz"/>
                <w:rFonts w:ascii="Arial" w:hAnsi="Arial" w:cs="Arial"/>
                <w:caps/>
                <w:noProof/>
              </w:rPr>
              <w:t>Podrobný popis projektu</w:t>
            </w:r>
            <w:r w:rsidR="008E07E6">
              <w:rPr>
                <w:noProof/>
                <w:webHidden/>
              </w:rPr>
              <w:tab/>
            </w:r>
            <w:r w:rsidR="008E07E6">
              <w:rPr>
                <w:noProof/>
                <w:webHidden/>
              </w:rPr>
              <w:fldChar w:fldCharType="begin"/>
            </w:r>
            <w:r w:rsidR="008E07E6">
              <w:rPr>
                <w:noProof/>
                <w:webHidden/>
              </w:rPr>
              <w:instrText xml:space="preserve"> PAGEREF _Toc119314724 \h </w:instrText>
            </w:r>
            <w:r w:rsidR="008E07E6">
              <w:rPr>
                <w:noProof/>
                <w:webHidden/>
              </w:rPr>
            </w:r>
            <w:r w:rsidR="008E07E6">
              <w:rPr>
                <w:noProof/>
                <w:webHidden/>
              </w:rPr>
              <w:fldChar w:fldCharType="separate"/>
            </w:r>
            <w:r w:rsidR="00B11E94">
              <w:rPr>
                <w:noProof/>
                <w:webHidden/>
              </w:rPr>
              <w:t>4</w:t>
            </w:r>
            <w:r w:rsidR="008E07E6">
              <w:rPr>
                <w:noProof/>
                <w:webHidden/>
              </w:rPr>
              <w:fldChar w:fldCharType="end"/>
            </w:r>
          </w:hyperlink>
        </w:p>
        <w:p w14:paraId="6CDDC198" w14:textId="2EAE7781" w:rsidR="008E07E6" w:rsidRDefault="00417F1F">
          <w:pPr>
            <w:pStyle w:val="Obsah1"/>
            <w:tabs>
              <w:tab w:val="right" w:leader="dot" w:pos="9062"/>
            </w:tabs>
            <w:rPr>
              <w:rFonts w:eastAsiaTheme="minorEastAsia"/>
              <w:noProof/>
              <w:lang w:eastAsia="cs-CZ"/>
            </w:rPr>
          </w:pPr>
          <w:hyperlink w:anchor="_Toc119314725" w:history="1">
            <w:r w:rsidR="008E07E6" w:rsidRPr="009A4CAD">
              <w:rPr>
                <w:rStyle w:val="Hypertextovodkaz"/>
                <w:rFonts w:ascii="Arial" w:hAnsi="Arial" w:cs="Arial"/>
                <w:caps/>
                <w:noProof/>
              </w:rPr>
              <w:t>4.1 PODROBNÝ POPIS výchozího stavu</w:t>
            </w:r>
            <w:r w:rsidR="008E07E6">
              <w:rPr>
                <w:noProof/>
                <w:webHidden/>
              </w:rPr>
              <w:tab/>
            </w:r>
            <w:r w:rsidR="008E07E6">
              <w:rPr>
                <w:noProof/>
                <w:webHidden/>
              </w:rPr>
              <w:fldChar w:fldCharType="begin"/>
            </w:r>
            <w:r w:rsidR="008E07E6">
              <w:rPr>
                <w:noProof/>
                <w:webHidden/>
              </w:rPr>
              <w:instrText xml:space="preserve"> PAGEREF _Toc119314725 \h </w:instrText>
            </w:r>
            <w:r w:rsidR="008E07E6">
              <w:rPr>
                <w:noProof/>
                <w:webHidden/>
              </w:rPr>
            </w:r>
            <w:r w:rsidR="008E07E6">
              <w:rPr>
                <w:noProof/>
                <w:webHidden/>
              </w:rPr>
              <w:fldChar w:fldCharType="separate"/>
            </w:r>
            <w:r w:rsidR="00B11E94">
              <w:rPr>
                <w:noProof/>
                <w:webHidden/>
              </w:rPr>
              <w:t>4</w:t>
            </w:r>
            <w:r w:rsidR="008E07E6">
              <w:rPr>
                <w:noProof/>
                <w:webHidden/>
              </w:rPr>
              <w:fldChar w:fldCharType="end"/>
            </w:r>
          </w:hyperlink>
        </w:p>
        <w:p w14:paraId="1258CEB2" w14:textId="5D8307C8" w:rsidR="008E07E6" w:rsidRDefault="00417F1F">
          <w:pPr>
            <w:pStyle w:val="Obsah1"/>
            <w:tabs>
              <w:tab w:val="right" w:leader="dot" w:pos="9062"/>
            </w:tabs>
            <w:rPr>
              <w:rFonts w:eastAsiaTheme="minorEastAsia"/>
              <w:noProof/>
              <w:lang w:eastAsia="cs-CZ"/>
            </w:rPr>
          </w:pPr>
          <w:hyperlink w:anchor="_Toc119314726" w:history="1">
            <w:r w:rsidR="008E07E6" w:rsidRPr="009A4CAD">
              <w:rPr>
                <w:rStyle w:val="Hypertextovodkaz"/>
                <w:rFonts w:ascii="Arial" w:hAnsi="Arial" w:cs="Arial"/>
                <w:noProof/>
              </w:rPr>
              <w:t>4.2 POPIS JEDNOTLIVÝCH ČÁSTÍ PROJEKTU</w:t>
            </w:r>
            <w:r w:rsidR="008E07E6">
              <w:rPr>
                <w:noProof/>
                <w:webHidden/>
              </w:rPr>
              <w:tab/>
            </w:r>
            <w:r w:rsidR="008E07E6">
              <w:rPr>
                <w:noProof/>
                <w:webHidden/>
              </w:rPr>
              <w:fldChar w:fldCharType="begin"/>
            </w:r>
            <w:r w:rsidR="008E07E6">
              <w:rPr>
                <w:noProof/>
                <w:webHidden/>
              </w:rPr>
              <w:instrText xml:space="preserve"> PAGEREF _Toc119314726 \h </w:instrText>
            </w:r>
            <w:r w:rsidR="008E07E6">
              <w:rPr>
                <w:noProof/>
                <w:webHidden/>
              </w:rPr>
            </w:r>
            <w:r w:rsidR="008E07E6">
              <w:rPr>
                <w:noProof/>
                <w:webHidden/>
              </w:rPr>
              <w:fldChar w:fldCharType="separate"/>
            </w:r>
            <w:r w:rsidR="00B11E94">
              <w:rPr>
                <w:noProof/>
                <w:webHidden/>
              </w:rPr>
              <w:t>4</w:t>
            </w:r>
            <w:r w:rsidR="008E07E6">
              <w:rPr>
                <w:noProof/>
                <w:webHidden/>
              </w:rPr>
              <w:fldChar w:fldCharType="end"/>
            </w:r>
          </w:hyperlink>
        </w:p>
        <w:p w14:paraId="73FE3A7C" w14:textId="3BA4CFD8" w:rsidR="008E07E6" w:rsidRDefault="00417F1F">
          <w:pPr>
            <w:pStyle w:val="Obsah1"/>
            <w:tabs>
              <w:tab w:val="right" w:leader="dot" w:pos="9062"/>
            </w:tabs>
            <w:rPr>
              <w:rFonts w:eastAsiaTheme="minorEastAsia"/>
              <w:noProof/>
              <w:lang w:eastAsia="cs-CZ"/>
            </w:rPr>
          </w:pPr>
          <w:hyperlink w:anchor="_Toc119314727" w:history="1">
            <w:r w:rsidR="008E07E6" w:rsidRPr="009A4CAD">
              <w:rPr>
                <w:rStyle w:val="Hypertextovodkaz"/>
                <w:rFonts w:ascii="Arial" w:hAnsi="Arial" w:cs="Arial"/>
                <w:caps/>
                <w:noProof/>
              </w:rPr>
              <w:t>4.3 Odůvodnění potřebnosti a účelnosti investice</w:t>
            </w:r>
            <w:r w:rsidR="008E07E6">
              <w:rPr>
                <w:noProof/>
                <w:webHidden/>
              </w:rPr>
              <w:tab/>
            </w:r>
            <w:r w:rsidR="008E07E6">
              <w:rPr>
                <w:noProof/>
                <w:webHidden/>
              </w:rPr>
              <w:fldChar w:fldCharType="begin"/>
            </w:r>
            <w:r w:rsidR="008E07E6">
              <w:rPr>
                <w:noProof/>
                <w:webHidden/>
              </w:rPr>
              <w:instrText xml:space="preserve"> PAGEREF _Toc119314727 \h </w:instrText>
            </w:r>
            <w:r w:rsidR="008E07E6">
              <w:rPr>
                <w:noProof/>
                <w:webHidden/>
              </w:rPr>
            </w:r>
            <w:r w:rsidR="008E07E6">
              <w:rPr>
                <w:noProof/>
                <w:webHidden/>
              </w:rPr>
              <w:fldChar w:fldCharType="separate"/>
            </w:r>
            <w:r w:rsidR="00B11E94">
              <w:rPr>
                <w:noProof/>
                <w:webHidden/>
              </w:rPr>
              <w:t>4</w:t>
            </w:r>
            <w:r w:rsidR="008E07E6">
              <w:rPr>
                <w:noProof/>
                <w:webHidden/>
              </w:rPr>
              <w:fldChar w:fldCharType="end"/>
            </w:r>
          </w:hyperlink>
        </w:p>
        <w:p w14:paraId="7B168D3F" w14:textId="2258B019" w:rsidR="008E07E6" w:rsidRDefault="00417F1F">
          <w:pPr>
            <w:pStyle w:val="Obsah1"/>
            <w:tabs>
              <w:tab w:val="right" w:leader="dot" w:pos="9062"/>
            </w:tabs>
            <w:rPr>
              <w:rFonts w:eastAsiaTheme="minorEastAsia"/>
              <w:noProof/>
              <w:lang w:eastAsia="cs-CZ"/>
            </w:rPr>
          </w:pPr>
          <w:hyperlink w:anchor="_Toc119314728" w:history="1">
            <w:r w:rsidR="008E07E6" w:rsidRPr="009A4CAD">
              <w:rPr>
                <w:rStyle w:val="Hypertextovodkaz"/>
                <w:rFonts w:ascii="Arial" w:hAnsi="Arial" w:cs="Arial"/>
                <w:caps/>
                <w:noProof/>
              </w:rPr>
              <w:t>4.4 harmonogram realizace projektu</w:t>
            </w:r>
            <w:r w:rsidR="008E07E6">
              <w:rPr>
                <w:noProof/>
                <w:webHidden/>
              </w:rPr>
              <w:tab/>
            </w:r>
            <w:r w:rsidR="008E07E6">
              <w:rPr>
                <w:noProof/>
                <w:webHidden/>
              </w:rPr>
              <w:fldChar w:fldCharType="begin"/>
            </w:r>
            <w:r w:rsidR="008E07E6">
              <w:rPr>
                <w:noProof/>
                <w:webHidden/>
              </w:rPr>
              <w:instrText xml:space="preserve"> PAGEREF _Toc119314728 \h </w:instrText>
            </w:r>
            <w:r w:rsidR="008E07E6">
              <w:rPr>
                <w:noProof/>
                <w:webHidden/>
              </w:rPr>
            </w:r>
            <w:r w:rsidR="008E07E6">
              <w:rPr>
                <w:noProof/>
                <w:webHidden/>
              </w:rPr>
              <w:fldChar w:fldCharType="separate"/>
            </w:r>
            <w:r w:rsidR="00B11E94">
              <w:rPr>
                <w:noProof/>
                <w:webHidden/>
              </w:rPr>
              <w:t>6</w:t>
            </w:r>
            <w:r w:rsidR="008E07E6">
              <w:rPr>
                <w:noProof/>
                <w:webHidden/>
              </w:rPr>
              <w:fldChar w:fldCharType="end"/>
            </w:r>
          </w:hyperlink>
        </w:p>
        <w:p w14:paraId="2B35A0CD" w14:textId="53E5891F" w:rsidR="008E07E6" w:rsidRDefault="00417F1F">
          <w:pPr>
            <w:pStyle w:val="Obsah1"/>
            <w:tabs>
              <w:tab w:val="right" w:leader="dot" w:pos="9062"/>
            </w:tabs>
            <w:rPr>
              <w:rFonts w:eastAsiaTheme="minorEastAsia"/>
              <w:noProof/>
              <w:lang w:eastAsia="cs-CZ"/>
            </w:rPr>
          </w:pPr>
          <w:hyperlink w:anchor="_Toc119314729" w:history="1">
            <w:r w:rsidR="008E07E6" w:rsidRPr="009A4CAD">
              <w:rPr>
                <w:rStyle w:val="Hypertextovodkaz"/>
                <w:rFonts w:ascii="Arial" w:hAnsi="Arial" w:cs="Arial"/>
                <w:noProof/>
              </w:rPr>
              <w:t>4.5 PŘIPRAVENOST PROJEKTU K REALIZACI</w:t>
            </w:r>
            <w:r w:rsidR="008E07E6">
              <w:rPr>
                <w:noProof/>
                <w:webHidden/>
              </w:rPr>
              <w:tab/>
            </w:r>
            <w:r w:rsidR="008E07E6">
              <w:rPr>
                <w:noProof/>
                <w:webHidden/>
              </w:rPr>
              <w:fldChar w:fldCharType="begin"/>
            </w:r>
            <w:r w:rsidR="008E07E6">
              <w:rPr>
                <w:noProof/>
                <w:webHidden/>
              </w:rPr>
              <w:instrText xml:space="preserve"> PAGEREF _Toc119314729 \h </w:instrText>
            </w:r>
            <w:r w:rsidR="008E07E6">
              <w:rPr>
                <w:noProof/>
                <w:webHidden/>
              </w:rPr>
            </w:r>
            <w:r w:rsidR="008E07E6">
              <w:rPr>
                <w:noProof/>
                <w:webHidden/>
              </w:rPr>
              <w:fldChar w:fldCharType="separate"/>
            </w:r>
            <w:r w:rsidR="00B11E94">
              <w:rPr>
                <w:noProof/>
                <w:webHidden/>
              </w:rPr>
              <w:t>6</w:t>
            </w:r>
            <w:r w:rsidR="008E07E6">
              <w:rPr>
                <w:noProof/>
                <w:webHidden/>
              </w:rPr>
              <w:fldChar w:fldCharType="end"/>
            </w:r>
          </w:hyperlink>
        </w:p>
        <w:p w14:paraId="43669624" w14:textId="07F23D17" w:rsidR="008E07E6" w:rsidRDefault="00417F1F">
          <w:pPr>
            <w:pStyle w:val="Obsah1"/>
            <w:tabs>
              <w:tab w:val="right" w:leader="dot" w:pos="9062"/>
            </w:tabs>
            <w:rPr>
              <w:rFonts w:eastAsiaTheme="minorEastAsia"/>
              <w:noProof/>
              <w:lang w:eastAsia="cs-CZ"/>
            </w:rPr>
          </w:pPr>
          <w:hyperlink w:anchor="_Toc119314730" w:history="1">
            <w:r w:rsidR="008E07E6" w:rsidRPr="009A4CAD">
              <w:rPr>
                <w:rStyle w:val="Hypertextovodkaz"/>
                <w:rFonts w:ascii="Arial" w:hAnsi="Arial" w:cs="Arial"/>
                <w:noProof/>
              </w:rPr>
              <w:t>4.6 EKONOMICKÁ/NEEKONOMICKÁ ČINNOST ŽADATELE O PODPORU</w:t>
            </w:r>
            <w:r w:rsidR="008E07E6">
              <w:rPr>
                <w:noProof/>
                <w:webHidden/>
              </w:rPr>
              <w:tab/>
            </w:r>
            <w:r w:rsidR="008E07E6">
              <w:rPr>
                <w:noProof/>
                <w:webHidden/>
              </w:rPr>
              <w:fldChar w:fldCharType="begin"/>
            </w:r>
            <w:r w:rsidR="008E07E6">
              <w:rPr>
                <w:noProof/>
                <w:webHidden/>
              </w:rPr>
              <w:instrText xml:space="preserve"> PAGEREF _Toc119314730 \h </w:instrText>
            </w:r>
            <w:r w:rsidR="008E07E6">
              <w:rPr>
                <w:noProof/>
                <w:webHidden/>
              </w:rPr>
            </w:r>
            <w:r w:rsidR="008E07E6">
              <w:rPr>
                <w:noProof/>
                <w:webHidden/>
              </w:rPr>
              <w:fldChar w:fldCharType="separate"/>
            </w:r>
            <w:r w:rsidR="00B11E94">
              <w:rPr>
                <w:noProof/>
                <w:webHidden/>
              </w:rPr>
              <w:t>7</w:t>
            </w:r>
            <w:r w:rsidR="008E07E6">
              <w:rPr>
                <w:noProof/>
                <w:webHidden/>
              </w:rPr>
              <w:fldChar w:fldCharType="end"/>
            </w:r>
          </w:hyperlink>
        </w:p>
        <w:p w14:paraId="519AA95C" w14:textId="5741B335" w:rsidR="008E07E6" w:rsidRDefault="00417F1F">
          <w:pPr>
            <w:pStyle w:val="Obsah1"/>
            <w:tabs>
              <w:tab w:val="left" w:pos="440"/>
              <w:tab w:val="right" w:leader="dot" w:pos="9062"/>
            </w:tabs>
            <w:rPr>
              <w:rFonts w:eastAsiaTheme="minorEastAsia"/>
              <w:noProof/>
              <w:lang w:eastAsia="cs-CZ"/>
            </w:rPr>
          </w:pPr>
          <w:hyperlink w:anchor="_Toc119314731" w:history="1">
            <w:r w:rsidR="008E07E6" w:rsidRPr="009A4CAD">
              <w:rPr>
                <w:rStyle w:val="Hypertextovodkaz"/>
                <w:rFonts w:ascii="Arial" w:hAnsi="Arial" w:cs="Arial"/>
                <w:caps/>
                <w:noProof/>
              </w:rPr>
              <w:t>5.</w:t>
            </w:r>
            <w:r w:rsidR="008E07E6">
              <w:rPr>
                <w:rFonts w:eastAsiaTheme="minorEastAsia"/>
                <w:noProof/>
                <w:lang w:eastAsia="cs-CZ"/>
              </w:rPr>
              <w:tab/>
            </w:r>
            <w:r w:rsidR="008E07E6" w:rsidRPr="009A4CAD">
              <w:rPr>
                <w:rStyle w:val="Hypertextovodkaz"/>
                <w:rFonts w:ascii="Arial" w:hAnsi="Arial" w:cs="Arial"/>
                <w:caps/>
                <w:noProof/>
              </w:rPr>
              <w:t>prokázání právních vztahů</w:t>
            </w:r>
            <w:r w:rsidR="008E07E6">
              <w:rPr>
                <w:noProof/>
                <w:webHidden/>
              </w:rPr>
              <w:tab/>
            </w:r>
            <w:r w:rsidR="008E07E6">
              <w:rPr>
                <w:noProof/>
                <w:webHidden/>
              </w:rPr>
              <w:fldChar w:fldCharType="begin"/>
            </w:r>
            <w:r w:rsidR="008E07E6">
              <w:rPr>
                <w:noProof/>
                <w:webHidden/>
              </w:rPr>
              <w:instrText xml:space="preserve"> PAGEREF _Toc119314731 \h </w:instrText>
            </w:r>
            <w:r w:rsidR="008E07E6">
              <w:rPr>
                <w:noProof/>
                <w:webHidden/>
              </w:rPr>
            </w:r>
            <w:r w:rsidR="008E07E6">
              <w:rPr>
                <w:noProof/>
                <w:webHidden/>
              </w:rPr>
              <w:fldChar w:fldCharType="separate"/>
            </w:r>
            <w:r w:rsidR="00B11E94">
              <w:rPr>
                <w:noProof/>
                <w:webHidden/>
              </w:rPr>
              <w:t>7</w:t>
            </w:r>
            <w:r w:rsidR="008E07E6">
              <w:rPr>
                <w:noProof/>
                <w:webHidden/>
              </w:rPr>
              <w:fldChar w:fldCharType="end"/>
            </w:r>
          </w:hyperlink>
        </w:p>
        <w:p w14:paraId="356016CC" w14:textId="08D5E5EA" w:rsidR="008E07E6" w:rsidRDefault="00417F1F">
          <w:pPr>
            <w:pStyle w:val="Obsah1"/>
            <w:tabs>
              <w:tab w:val="left" w:pos="440"/>
              <w:tab w:val="right" w:leader="dot" w:pos="9062"/>
            </w:tabs>
            <w:rPr>
              <w:rFonts w:eastAsiaTheme="minorEastAsia"/>
              <w:noProof/>
              <w:lang w:eastAsia="cs-CZ"/>
            </w:rPr>
          </w:pPr>
          <w:hyperlink w:anchor="_Toc119314732" w:history="1">
            <w:r w:rsidR="008E07E6" w:rsidRPr="009A4CAD">
              <w:rPr>
                <w:rStyle w:val="Hypertextovodkaz"/>
                <w:rFonts w:ascii="Arial" w:hAnsi="Arial" w:cs="Arial"/>
                <w:caps/>
                <w:noProof/>
              </w:rPr>
              <w:t>6.</w:t>
            </w:r>
            <w:r w:rsidR="008E07E6">
              <w:rPr>
                <w:rFonts w:eastAsiaTheme="minorEastAsia"/>
                <w:noProof/>
                <w:lang w:eastAsia="cs-CZ"/>
              </w:rPr>
              <w:tab/>
            </w:r>
            <w:r w:rsidR="008E07E6" w:rsidRPr="009A4CAD">
              <w:rPr>
                <w:rStyle w:val="Hypertextovodkaz"/>
                <w:rFonts w:ascii="Arial" w:hAnsi="Arial" w:cs="Arial"/>
                <w:caps/>
                <w:noProof/>
              </w:rPr>
              <w:t>soulad projektu s principy zajišťujícími rovné příležitosti a nediskriminaci a s principy udržitelného Rozvoje (horizontální principy)</w:t>
            </w:r>
            <w:r w:rsidR="008E07E6">
              <w:rPr>
                <w:noProof/>
                <w:webHidden/>
              </w:rPr>
              <w:tab/>
            </w:r>
            <w:r w:rsidR="008E07E6">
              <w:rPr>
                <w:noProof/>
                <w:webHidden/>
              </w:rPr>
              <w:fldChar w:fldCharType="begin"/>
            </w:r>
            <w:r w:rsidR="008E07E6">
              <w:rPr>
                <w:noProof/>
                <w:webHidden/>
              </w:rPr>
              <w:instrText xml:space="preserve"> PAGEREF _Toc119314732 \h </w:instrText>
            </w:r>
            <w:r w:rsidR="008E07E6">
              <w:rPr>
                <w:noProof/>
                <w:webHidden/>
              </w:rPr>
            </w:r>
            <w:r w:rsidR="008E07E6">
              <w:rPr>
                <w:noProof/>
                <w:webHidden/>
              </w:rPr>
              <w:fldChar w:fldCharType="separate"/>
            </w:r>
            <w:r w:rsidR="00B11E94">
              <w:rPr>
                <w:noProof/>
                <w:webHidden/>
              </w:rPr>
              <w:t>7</w:t>
            </w:r>
            <w:r w:rsidR="008E07E6">
              <w:rPr>
                <w:noProof/>
                <w:webHidden/>
              </w:rPr>
              <w:fldChar w:fldCharType="end"/>
            </w:r>
          </w:hyperlink>
        </w:p>
        <w:p w14:paraId="42576AEC" w14:textId="48104F1E" w:rsidR="008E07E6" w:rsidRDefault="00417F1F">
          <w:pPr>
            <w:pStyle w:val="Obsah1"/>
            <w:tabs>
              <w:tab w:val="right" w:leader="dot" w:pos="9062"/>
            </w:tabs>
            <w:rPr>
              <w:rFonts w:eastAsiaTheme="minorEastAsia"/>
              <w:noProof/>
              <w:lang w:eastAsia="cs-CZ"/>
            </w:rPr>
          </w:pPr>
          <w:hyperlink w:anchor="_Toc119314733" w:history="1">
            <w:r w:rsidR="008E07E6" w:rsidRPr="009A4CAD">
              <w:rPr>
                <w:rStyle w:val="Hypertextovodkaz"/>
                <w:rFonts w:ascii="Arial" w:hAnsi="Arial" w:cs="Arial"/>
                <w:caps/>
                <w:noProof/>
              </w:rPr>
              <w:t>6.1 Soulad projektu s principy zajišťujícími rovné příležitosti a nediskriminaci</w:t>
            </w:r>
            <w:r w:rsidR="008E07E6">
              <w:rPr>
                <w:noProof/>
                <w:webHidden/>
              </w:rPr>
              <w:tab/>
            </w:r>
            <w:r w:rsidR="008E07E6">
              <w:rPr>
                <w:noProof/>
                <w:webHidden/>
              </w:rPr>
              <w:fldChar w:fldCharType="begin"/>
            </w:r>
            <w:r w:rsidR="008E07E6">
              <w:rPr>
                <w:noProof/>
                <w:webHidden/>
              </w:rPr>
              <w:instrText xml:space="preserve"> PAGEREF _Toc119314733 \h </w:instrText>
            </w:r>
            <w:r w:rsidR="008E07E6">
              <w:rPr>
                <w:noProof/>
                <w:webHidden/>
              </w:rPr>
            </w:r>
            <w:r w:rsidR="008E07E6">
              <w:rPr>
                <w:noProof/>
                <w:webHidden/>
              </w:rPr>
              <w:fldChar w:fldCharType="separate"/>
            </w:r>
            <w:r w:rsidR="00B11E94">
              <w:rPr>
                <w:noProof/>
                <w:webHidden/>
              </w:rPr>
              <w:t>7</w:t>
            </w:r>
            <w:r w:rsidR="008E07E6">
              <w:rPr>
                <w:noProof/>
                <w:webHidden/>
              </w:rPr>
              <w:fldChar w:fldCharType="end"/>
            </w:r>
          </w:hyperlink>
        </w:p>
        <w:p w14:paraId="2EADBF45" w14:textId="5A6017AF" w:rsidR="008E07E6" w:rsidRDefault="00417F1F">
          <w:pPr>
            <w:pStyle w:val="Obsah1"/>
            <w:tabs>
              <w:tab w:val="right" w:leader="dot" w:pos="9062"/>
            </w:tabs>
            <w:rPr>
              <w:rFonts w:eastAsiaTheme="minorEastAsia"/>
              <w:noProof/>
              <w:lang w:eastAsia="cs-CZ"/>
            </w:rPr>
          </w:pPr>
          <w:hyperlink w:anchor="_Toc119314734" w:history="1">
            <w:r w:rsidR="008E07E6" w:rsidRPr="009A4CAD">
              <w:rPr>
                <w:rStyle w:val="Hypertextovodkaz"/>
                <w:rFonts w:ascii="Arial" w:hAnsi="Arial" w:cs="Arial"/>
                <w:caps/>
                <w:noProof/>
              </w:rPr>
              <w:t>6.2 Soulad projektu s principy udržitelného rozvoje</w:t>
            </w:r>
            <w:r w:rsidR="008E07E6">
              <w:rPr>
                <w:noProof/>
                <w:webHidden/>
              </w:rPr>
              <w:tab/>
            </w:r>
            <w:r w:rsidR="008E07E6">
              <w:rPr>
                <w:noProof/>
                <w:webHidden/>
              </w:rPr>
              <w:fldChar w:fldCharType="begin"/>
            </w:r>
            <w:r w:rsidR="008E07E6">
              <w:rPr>
                <w:noProof/>
                <w:webHidden/>
              </w:rPr>
              <w:instrText xml:space="preserve"> PAGEREF _Toc119314734 \h </w:instrText>
            </w:r>
            <w:r w:rsidR="008E07E6">
              <w:rPr>
                <w:noProof/>
                <w:webHidden/>
              </w:rPr>
            </w:r>
            <w:r w:rsidR="008E07E6">
              <w:rPr>
                <w:noProof/>
                <w:webHidden/>
              </w:rPr>
              <w:fldChar w:fldCharType="separate"/>
            </w:r>
            <w:r w:rsidR="00B11E94">
              <w:rPr>
                <w:noProof/>
                <w:webHidden/>
              </w:rPr>
              <w:t>8</w:t>
            </w:r>
            <w:r w:rsidR="008E07E6">
              <w:rPr>
                <w:noProof/>
                <w:webHidden/>
              </w:rPr>
              <w:fldChar w:fldCharType="end"/>
            </w:r>
          </w:hyperlink>
        </w:p>
        <w:p w14:paraId="5A8F843E" w14:textId="794CC715" w:rsidR="008E07E6" w:rsidRDefault="00417F1F">
          <w:pPr>
            <w:pStyle w:val="Obsah1"/>
            <w:tabs>
              <w:tab w:val="left" w:pos="440"/>
              <w:tab w:val="right" w:leader="dot" w:pos="9062"/>
            </w:tabs>
            <w:rPr>
              <w:rFonts w:eastAsiaTheme="minorEastAsia"/>
              <w:noProof/>
              <w:lang w:eastAsia="cs-CZ"/>
            </w:rPr>
          </w:pPr>
          <w:hyperlink w:anchor="_Toc119314735" w:history="1">
            <w:r w:rsidR="008E07E6" w:rsidRPr="009A4CAD">
              <w:rPr>
                <w:rStyle w:val="Hypertextovodkaz"/>
                <w:rFonts w:ascii="Arial" w:hAnsi="Arial" w:cs="Arial"/>
                <w:caps/>
                <w:noProof/>
              </w:rPr>
              <w:t>7.</w:t>
            </w:r>
            <w:r w:rsidR="008E07E6">
              <w:rPr>
                <w:rFonts w:eastAsiaTheme="minorEastAsia"/>
                <w:noProof/>
                <w:lang w:eastAsia="cs-CZ"/>
              </w:rPr>
              <w:tab/>
            </w:r>
            <w:r w:rsidR="008E07E6" w:rsidRPr="009A4CAD">
              <w:rPr>
                <w:rStyle w:val="Hypertextovodkaz"/>
                <w:rFonts w:ascii="Arial" w:hAnsi="Arial" w:cs="Arial"/>
                <w:caps/>
                <w:noProof/>
              </w:rPr>
              <w:t>Výstupy a výsledky projektu</w:t>
            </w:r>
            <w:r w:rsidR="008E07E6">
              <w:rPr>
                <w:noProof/>
                <w:webHidden/>
              </w:rPr>
              <w:tab/>
            </w:r>
            <w:r w:rsidR="008E07E6">
              <w:rPr>
                <w:noProof/>
                <w:webHidden/>
              </w:rPr>
              <w:fldChar w:fldCharType="begin"/>
            </w:r>
            <w:r w:rsidR="008E07E6">
              <w:rPr>
                <w:noProof/>
                <w:webHidden/>
              </w:rPr>
              <w:instrText xml:space="preserve"> PAGEREF _Toc119314735 \h </w:instrText>
            </w:r>
            <w:r w:rsidR="008E07E6">
              <w:rPr>
                <w:noProof/>
                <w:webHidden/>
              </w:rPr>
            </w:r>
            <w:r w:rsidR="008E07E6">
              <w:rPr>
                <w:noProof/>
                <w:webHidden/>
              </w:rPr>
              <w:fldChar w:fldCharType="separate"/>
            </w:r>
            <w:r w:rsidR="00B11E94">
              <w:rPr>
                <w:noProof/>
                <w:webHidden/>
              </w:rPr>
              <w:t>9</w:t>
            </w:r>
            <w:r w:rsidR="008E07E6">
              <w:rPr>
                <w:noProof/>
                <w:webHidden/>
              </w:rPr>
              <w:fldChar w:fldCharType="end"/>
            </w:r>
          </w:hyperlink>
        </w:p>
        <w:p w14:paraId="4ED137FB" w14:textId="1C538ADA" w:rsidR="008E07E6" w:rsidRDefault="00417F1F">
          <w:pPr>
            <w:pStyle w:val="Obsah1"/>
            <w:tabs>
              <w:tab w:val="left" w:pos="440"/>
              <w:tab w:val="right" w:leader="dot" w:pos="9062"/>
            </w:tabs>
            <w:rPr>
              <w:rFonts w:eastAsiaTheme="minorEastAsia"/>
              <w:noProof/>
              <w:lang w:eastAsia="cs-CZ"/>
            </w:rPr>
          </w:pPr>
          <w:hyperlink w:anchor="_Toc119314736" w:history="1">
            <w:r w:rsidR="008E07E6" w:rsidRPr="009A4CAD">
              <w:rPr>
                <w:rStyle w:val="Hypertextovodkaz"/>
                <w:rFonts w:ascii="Arial" w:hAnsi="Arial" w:cs="Arial"/>
                <w:caps/>
                <w:noProof/>
              </w:rPr>
              <w:t>8.</w:t>
            </w:r>
            <w:r w:rsidR="008E07E6">
              <w:rPr>
                <w:rFonts w:eastAsiaTheme="minorEastAsia"/>
                <w:noProof/>
                <w:lang w:eastAsia="cs-CZ"/>
              </w:rPr>
              <w:tab/>
            </w:r>
            <w:r w:rsidR="008E07E6" w:rsidRPr="009A4CAD">
              <w:rPr>
                <w:rStyle w:val="Hypertextovodkaz"/>
                <w:rFonts w:ascii="Arial" w:hAnsi="Arial" w:cs="Arial"/>
                <w:caps/>
                <w:noProof/>
              </w:rPr>
              <w:t>ZPŮSOB STANOVENÍ CEN</w:t>
            </w:r>
            <w:r w:rsidR="008E07E6">
              <w:rPr>
                <w:noProof/>
                <w:webHidden/>
              </w:rPr>
              <w:tab/>
            </w:r>
            <w:r w:rsidR="008E07E6">
              <w:rPr>
                <w:noProof/>
                <w:webHidden/>
              </w:rPr>
              <w:fldChar w:fldCharType="begin"/>
            </w:r>
            <w:r w:rsidR="008E07E6">
              <w:rPr>
                <w:noProof/>
                <w:webHidden/>
              </w:rPr>
              <w:instrText xml:space="preserve"> PAGEREF _Toc119314736 \h </w:instrText>
            </w:r>
            <w:r w:rsidR="008E07E6">
              <w:rPr>
                <w:noProof/>
                <w:webHidden/>
              </w:rPr>
            </w:r>
            <w:r w:rsidR="008E07E6">
              <w:rPr>
                <w:noProof/>
                <w:webHidden/>
              </w:rPr>
              <w:fldChar w:fldCharType="separate"/>
            </w:r>
            <w:r w:rsidR="00B11E94">
              <w:rPr>
                <w:noProof/>
                <w:webHidden/>
              </w:rPr>
              <w:t>9</w:t>
            </w:r>
            <w:r w:rsidR="008E07E6">
              <w:rPr>
                <w:noProof/>
                <w:webHidden/>
              </w:rPr>
              <w:fldChar w:fldCharType="end"/>
            </w:r>
          </w:hyperlink>
        </w:p>
        <w:p w14:paraId="4B5D82E2" w14:textId="26C96847" w:rsidR="008E07E6" w:rsidRDefault="00417F1F">
          <w:pPr>
            <w:pStyle w:val="Obsah1"/>
            <w:tabs>
              <w:tab w:val="left" w:pos="440"/>
              <w:tab w:val="right" w:leader="dot" w:pos="9062"/>
            </w:tabs>
            <w:rPr>
              <w:rFonts w:eastAsiaTheme="minorEastAsia"/>
              <w:noProof/>
              <w:lang w:eastAsia="cs-CZ"/>
            </w:rPr>
          </w:pPr>
          <w:hyperlink w:anchor="_Toc119314737" w:history="1">
            <w:r w:rsidR="008E07E6" w:rsidRPr="009A4CAD">
              <w:rPr>
                <w:rStyle w:val="Hypertextovodkaz"/>
                <w:rFonts w:ascii="Arial" w:hAnsi="Arial" w:cs="Arial"/>
                <w:caps/>
                <w:noProof/>
              </w:rPr>
              <w:t>9.</w:t>
            </w:r>
            <w:r w:rsidR="008E07E6">
              <w:rPr>
                <w:rFonts w:eastAsiaTheme="minorEastAsia"/>
                <w:noProof/>
                <w:lang w:eastAsia="cs-CZ"/>
              </w:rPr>
              <w:tab/>
            </w:r>
            <w:r w:rsidR="008E07E6" w:rsidRPr="009A4CAD">
              <w:rPr>
                <w:rStyle w:val="Hypertextovodkaz"/>
                <w:rFonts w:ascii="Arial" w:hAnsi="Arial" w:cs="Arial"/>
                <w:caps/>
                <w:noProof/>
              </w:rPr>
              <w:t>Zajištění udržitelnosti projektu</w:t>
            </w:r>
            <w:r w:rsidR="008E07E6">
              <w:rPr>
                <w:noProof/>
                <w:webHidden/>
              </w:rPr>
              <w:tab/>
            </w:r>
            <w:r w:rsidR="008E07E6">
              <w:rPr>
                <w:noProof/>
                <w:webHidden/>
              </w:rPr>
              <w:fldChar w:fldCharType="begin"/>
            </w:r>
            <w:r w:rsidR="008E07E6">
              <w:rPr>
                <w:noProof/>
                <w:webHidden/>
              </w:rPr>
              <w:instrText xml:space="preserve"> PAGEREF _Toc119314737 \h </w:instrText>
            </w:r>
            <w:r w:rsidR="008E07E6">
              <w:rPr>
                <w:noProof/>
                <w:webHidden/>
              </w:rPr>
            </w:r>
            <w:r w:rsidR="008E07E6">
              <w:rPr>
                <w:noProof/>
                <w:webHidden/>
              </w:rPr>
              <w:fldChar w:fldCharType="separate"/>
            </w:r>
            <w:r w:rsidR="00B11E94">
              <w:rPr>
                <w:noProof/>
                <w:webHidden/>
              </w:rPr>
              <w:t>13</w:t>
            </w:r>
            <w:r w:rsidR="008E07E6">
              <w:rPr>
                <w:noProof/>
                <w:webHidden/>
              </w:rPr>
              <w:fldChar w:fldCharType="end"/>
            </w:r>
          </w:hyperlink>
        </w:p>
        <w:p w14:paraId="5D72E4C0" w14:textId="654C97BD" w:rsidR="008E07E6" w:rsidRDefault="00417F1F">
          <w:pPr>
            <w:pStyle w:val="Obsah1"/>
            <w:tabs>
              <w:tab w:val="left" w:pos="660"/>
              <w:tab w:val="right" w:leader="dot" w:pos="9062"/>
            </w:tabs>
            <w:rPr>
              <w:rFonts w:eastAsiaTheme="minorEastAsia"/>
              <w:noProof/>
              <w:lang w:eastAsia="cs-CZ"/>
            </w:rPr>
          </w:pPr>
          <w:hyperlink w:anchor="_Toc119314738" w:history="1">
            <w:r w:rsidR="008E07E6" w:rsidRPr="009A4CAD">
              <w:rPr>
                <w:rStyle w:val="Hypertextovodkaz"/>
                <w:rFonts w:ascii="Arial" w:hAnsi="Arial" w:cs="Arial"/>
                <w:caps/>
                <w:noProof/>
              </w:rPr>
              <w:t>10.</w:t>
            </w:r>
            <w:r w:rsidR="008E07E6">
              <w:rPr>
                <w:rFonts w:eastAsiaTheme="minorEastAsia"/>
                <w:noProof/>
                <w:lang w:eastAsia="cs-CZ"/>
              </w:rPr>
              <w:tab/>
            </w:r>
            <w:r w:rsidR="008E07E6" w:rsidRPr="009A4CAD">
              <w:rPr>
                <w:rStyle w:val="Hypertextovodkaz"/>
                <w:rFonts w:ascii="Arial" w:hAnsi="Arial" w:cs="Arial"/>
                <w:caps/>
                <w:noProof/>
              </w:rPr>
              <w:t>VEŘEJNÁ PODPORA</w:t>
            </w:r>
            <w:r w:rsidR="008E07E6">
              <w:rPr>
                <w:noProof/>
                <w:webHidden/>
              </w:rPr>
              <w:tab/>
            </w:r>
            <w:r w:rsidR="008E07E6">
              <w:rPr>
                <w:noProof/>
                <w:webHidden/>
              </w:rPr>
              <w:fldChar w:fldCharType="begin"/>
            </w:r>
            <w:r w:rsidR="008E07E6">
              <w:rPr>
                <w:noProof/>
                <w:webHidden/>
              </w:rPr>
              <w:instrText xml:space="preserve"> PAGEREF _Toc119314738 \h </w:instrText>
            </w:r>
            <w:r w:rsidR="008E07E6">
              <w:rPr>
                <w:noProof/>
                <w:webHidden/>
              </w:rPr>
            </w:r>
            <w:r w:rsidR="008E07E6">
              <w:rPr>
                <w:noProof/>
                <w:webHidden/>
              </w:rPr>
              <w:fldChar w:fldCharType="separate"/>
            </w:r>
            <w:r w:rsidR="00B11E94">
              <w:rPr>
                <w:noProof/>
                <w:webHidden/>
              </w:rPr>
              <w:t>13</w:t>
            </w:r>
            <w:r w:rsidR="008E07E6">
              <w:rPr>
                <w:noProof/>
                <w:webHidden/>
              </w:rPr>
              <w:fldChar w:fldCharType="end"/>
            </w:r>
          </w:hyperlink>
        </w:p>
        <w:p w14:paraId="1BBE92FD" w14:textId="6E4772B0" w:rsidR="008E07E6" w:rsidRDefault="00417F1F">
          <w:pPr>
            <w:pStyle w:val="Obsah1"/>
            <w:tabs>
              <w:tab w:val="left" w:pos="660"/>
              <w:tab w:val="right" w:leader="dot" w:pos="9062"/>
            </w:tabs>
            <w:rPr>
              <w:rFonts w:eastAsiaTheme="minorEastAsia"/>
              <w:noProof/>
              <w:lang w:eastAsia="cs-CZ"/>
            </w:rPr>
          </w:pPr>
          <w:hyperlink w:anchor="_Toc119314739" w:history="1">
            <w:r w:rsidR="008E07E6" w:rsidRPr="009A4CAD">
              <w:rPr>
                <w:rStyle w:val="Hypertextovodkaz"/>
                <w:rFonts w:ascii="Arial" w:hAnsi="Arial" w:cs="Arial"/>
                <w:caps/>
                <w:noProof/>
              </w:rPr>
              <w:t>11.</w:t>
            </w:r>
            <w:r w:rsidR="008E07E6">
              <w:rPr>
                <w:rFonts w:eastAsiaTheme="minorEastAsia"/>
                <w:noProof/>
                <w:lang w:eastAsia="cs-CZ"/>
              </w:rPr>
              <w:tab/>
            </w:r>
            <w:r w:rsidR="008E07E6" w:rsidRPr="009A4CAD">
              <w:rPr>
                <w:rStyle w:val="Hypertextovodkaz"/>
                <w:rFonts w:ascii="Arial" w:hAnsi="Arial" w:cs="Arial"/>
                <w:caps/>
                <w:noProof/>
              </w:rPr>
              <w:t>Finanční analýza</w:t>
            </w:r>
            <w:r w:rsidR="008E07E6">
              <w:rPr>
                <w:noProof/>
                <w:webHidden/>
              </w:rPr>
              <w:tab/>
            </w:r>
            <w:r w:rsidR="008E07E6">
              <w:rPr>
                <w:noProof/>
                <w:webHidden/>
              </w:rPr>
              <w:fldChar w:fldCharType="begin"/>
            </w:r>
            <w:r w:rsidR="008E07E6">
              <w:rPr>
                <w:noProof/>
                <w:webHidden/>
              </w:rPr>
              <w:instrText xml:space="preserve"> PAGEREF _Toc119314739 \h </w:instrText>
            </w:r>
            <w:r w:rsidR="008E07E6">
              <w:rPr>
                <w:noProof/>
                <w:webHidden/>
              </w:rPr>
            </w:r>
            <w:r w:rsidR="008E07E6">
              <w:rPr>
                <w:noProof/>
                <w:webHidden/>
              </w:rPr>
              <w:fldChar w:fldCharType="separate"/>
            </w:r>
            <w:r w:rsidR="00B11E94">
              <w:rPr>
                <w:noProof/>
                <w:webHidden/>
              </w:rPr>
              <w:t>13</w:t>
            </w:r>
            <w:r w:rsidR="008E07E6">
              <w:rPr>
                <w:noProof/>
                <w:webHidden/>
              </w:rPr>
              <w:fldChar w:fldCharType="end"/>
            </w:r>
          </w:hyperlink>
        </w:p>
        <w:p w14:paraId="7919A356" w14:textId="45187DA4" w:rsidR="008E07E6" w:rsidRDefault="00417F1F">
          <w:pPr>
            <w:pStyle w:val="Obsah1"/>
            <w:tabs>
              <w:tab w:val="left" w:pos="660"/>
              <w:tab w:val="right" w:leader="dot" w:pos="9062"/>
            </w:tabs>
            <w:rPr>
              <w:rFonts w:eastAsiaTheme="minorEastAsia"/>
              <w:noProof/>
              <w:lang w:eastAsia="cs-CZ"/>
            </w:rPr>
          </w:pPr>
          <w:hyperlink w:anchor="_Toc119314740" w:history="1">
            <w:r w:rsidR="008E07E6" w:rsidRPr="009A4CAD">
              <w:rPr>
                <w:rStyle w:val="Hypertextovodkaz"/>
                <w:rFonts w:ascii="Arial" w:hAnsi="Arial" w:cs="Arial"/>
                <w:caps/>
                <w:noProof/>
              </w:rPr>
              <w:t>12.</w:t>
            </w:r>
            <w:r w:rsidR="008E07E6">
              <w:rPr>
                <w:rFonts w:eastAsiaTheme="minorEastAsia"/>
                <w:noProof/>
                <w:lang w:eastAsia="cs-CZ"/>
              </w:rPr>
              <w:tab/>
            </w:r>
            <w:r w:rsidR="008E07E6" w:rsidRPr="009A4CAD">
              <w:rPr>
                <w:rStyle w:val="Hypertextovodkaz"/>
                <w:rFonts w:ascii="Arial" w:hAnsi="Arial" w:cs="Arial"/>
                <w:caps/>
                <w:noProof/>
              </w:rPr>
              <w:t>PŘÍLOHY</w:t>
            </w:r>
            <w:r w:rsidR="008E07E6">
              <w:rPr>
                <w:noProof/>
                <w:webHidden/>
              </w:rPr>
              <w:tab/>
            </w:r>
            <w:r w:rsidR="008E07E6">
              <w:rPr>
                <w:noProof/>
                <w:webHidden/>
              </w:rPr>
              <w:fldChar w:fldCharType="begin"/>
            </w:r>
            <w:r w:rsidR="008E07E6">
              <w:rPr>
                <w:noProof/>
                <w:webHidden/>
              </w:rPr>
              <w:instrText xml:space="preserve"> PAGEREF _Toc119314740 \h </w:instrText>
            </w:r>
            <w:r w:rsidR="008E07E6">
              <w:rPr>
                <w:noProof/>
                <w:webHidden/>
              </w:rPr>
            </w:r>
            <w:r w:rsidR="008E07E6">
              <w:rPr>
                <w:noProof/>
                <w:webHidden/>
              </w:rPr>
              <w:fldChar w:fldCharType="separate"/>
            </w:r>
            <w:r w:rsidR="00B11E94">
              <w:rPr>
                <w:noProof/>
                <w:webHidden/>
              </w:rPr>
              <w:t>14</w:t>
            </w:r>
            <w:r w:rsidR="008E07E6">
              <w:rPr>
                <w:noProof/>
                <w:webHidden/>
              </w:rPr>
              <w:fldChar w:fldCharType="end"/>
            </w:r>
          </w:hyperlink>
        </w:p>
        <w:p w14:paraId="6D7B7A04" w14:textId="389CBDB6" w:rsidR="0051543C" w:rsidRDefault="0051543C">
          <w:r>
            <w:rPr>
              <w:b/>
              <w:bCs/>
            </w:rPr>
            <w:fldChar w:fldCharType="end"/>
          </w:r>
        </w:p>
      </w:sdtContent>
    </w:sdt>
    <w:p w14:paraId="1EDABC72" w14:textId="77777777" w:rsidR="0051543C" w:rsidRPr="00A13B54" w:rsidRDefault="0051543C" w:rsidP="00747B45">
      <w:pPr>
        <w:rPr>
          <w:rFonts w:ascii="Arial" w:hAnsi="Arial" w:cs="Arial"/>
          <w:caps/>
          <w:color w:val="7F7F7F" w:themeColor="text1" w:themeTint="80"/>
          <w:sz w:val="32"/>
          <w:szCs w:val="32"/>
        </w:rPr>
      </w:pPr>
    </w:p>
    <w:bookmarkEnd w:id="0"/>
    <w:bookmarkEnd w:id="1"/>
    <w:bookmarkEnd w:id="2"/>
    <w:bookmarkEnd w:id="3"/>
    <w:bookmarkEnd w:id="4"/>
    <w:p w14:paraId="6E9F4FC2" w14:textId="1038F3B2" w:rsidR="00F02008" w:rsidRPr="00A13B54" w:rsidRDefault="00FF75E8" w:rsidP="00A13B54">
      <w:pPr>
        <w:pStyle w:val="Nadpis1"/>
        <w:numPr>
          <w:ilvl w:val="0"/>
          <w:numId w:val="14"/>
        </w:numPr>
        <w:spacing w:after="120"/>
        <w:ind w:left="567" w:hanging="567"/>
        <w:jc w:val="both"/>
        <w:rPr>
          <w:rFonts w:ascii="Arial" w:hAnsi="Arial" w:cs="Arial"/>
          <w:caps/>
          <w:sz w:val="26"/>
          <w:szCs w:val="26"/>
        </w:rPr>
      </w:pPr>
      <w:r w:rsidRPr="002B5FF0">
        <w:rPr>
          <w:b w:val="0"/>
          <w:bCs w:val="0"/>
          <w:caps/>
        </w:rPr>
        <w:br w:type="page"/>
      </w:r>
      <w:bookmarkStart w:id="5" w:name="_Toc119314721"/>
      <w:r w:rsidR="00F02008" w:rsidRPr="00A13B54">
        <w:rPr>
          <w:rFonts w:ascii="Arial" w:hAnsi="Arial" w:cs="Arial"/>
          <w:caps/>
          <w:sz w:val="26"/>
          <w:szCs w:val="26"/>
        </w:rPr>
        <w:lastRenderedPageBreak/>
        <w:t>ÚVODNÍ INFORMACE</w:t>
      </w:r>
      <w:r w:rsidR="005E7F63" w:rsidRPr="00A13B54">
        <w:rPr>
          <w:rFonts w:ascii="Arial" w:hAnsi="Arial" w:cs="Arial"/>
          <w:caps/>
          <w:sz w:val="26"/>
          <w:szCs w:val="26"/>
        </w:rPr>
        <w:t xml:space="preserve"> </w:t>
      </w:r>
      <w:r w:rsidR="00C44F44">
        <w:rPr>
          <w:rFonts w:ascii="Arial" w:hAnsi="Arial" w:cs="Arial"/>
          <w:caps/>
          <w:sz w:val="26"/>
          <w:szCs w:val="26"/>
        </w:rPr>
        <w:t>o zpracovateli studie proveditelnosti</w:t>
      </w:r>
      <w:bookmarkEnd w:id="5"/>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D53E71" w:rsidRDefault="0023363A" w:rsidP="00D53E71">
            <w:pPr>
              <w:tabs>
                <w:tab w:val="left" w:pos="0"/>
              </w:tabs>
              <w:spacing w:before="120" w:after="120"/>
              <w:rPr>
                <w:rFonts w:ascii="Arial" w:hAnsi="Arial" w:cs="Arial"/>
                <w:b/>
                <w:bCs/>
              </w:rPr>
            </w:pPr>
            <w:r w:rsidRPr="00D53E71">
              <w:rPr>
                <w:rFonts w:ascii="Arial" w:hAnsi="Arial" w:cs="Arial"/>
                <w:b/>
                <w:bCs/>
              </w:rPr>
              <w:t>Obchodní jméno, sídlo, IČ</w:t>
            </w:r>
            <w:r w:rsidR="00782449" w:rsidRPr="00D53E71">
              <w:rPr>
                <w:rFonts w:ascii="Arial" w:hAnsi="Arial" w:cs="Arial"/>
                <w:b/>
                <w:bCs/>
              </w:rPr>
              <w:t>O</w:t>
            </w:r>
            <w:r w:rsidRPr="00D53E71">
              <w:rPr>
                <w:rFonts w:ascii="Arial" w:hAnsi="Arial" w:cs="Arial"/>
                <w:b/>
                <w:bCs/>
              </w:rPr>
              <w:t xml:space="preserve"> a DIČ zpracovatele</w:t>
            </w:r>
            <w:r w:rsidR="00F97122" w:rsidRPr="00D53E71">
              <w:rPr>
                <w:rFonts w:ascii="Arial" w:hAnsi="Arial" w:cs="Arial"/>
                <w:b/>
                <w:bCs/>
              </w:rPr>
              <w:t xml:space="preserve"> </w:t>
            </w:r>
          </w:p>
        </w:tc>
        <w:tc>
          <w:tcPr>
            <w:tcW w:w="5131" w:type="dxa"/>
            <w:vAlign w:val="center"/>
          </w:tcPr>
          <w:p w14:paraId="1CA9ADD4" w14:textId="77777777" w:rsidR="0023363A" w:rsidRPr="00C321D5" w:rsidRDefault="0023363A" w:rsidP="00FB3F61">
            <w:pPr>
              <w:rPr>
                <w:rFonts w:ascii="Arial" w:hAnsi="Arial" w:cs="Arial"/>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Členové zpracovatelského týmu, jejich role a kontakty</w:t>
            </w:r>
          </w:p>
        </w:tc>
        <w:tc>
          <w:tcPr>
            <w:tcW w:w="5131" w:type="dxa"/>
            <w:vAlign w:val="center"/>
          </w:tcPr>
          <w:p w14:paraId="1398FE71" w14:textId="77777777" w:rsidR="009066E9" w:rsidRPr="00C321D5" w:rsidRDefault="009066E9" w:rsidP="00FB3F61">
            <w:pPr>
              <w:rPr>
                <w:rFonts w:ascii="Arial" w:hAnsi="Arial" w:cs="Arial"/>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Datum vypracování</w:t>
            </w:r>
          </w:p>
        </w:tc>
        <w:tc>
          <w:tcPr>
            <w:tcW w:w="5131" w:type="dxa"/>
            <w:vAlign w:val="center"/>
          </w:tcPr>
          <w:p w14:paraId="404DB4DA" w14:textId="77777777" w:rsidR="009066E9" w:rsidRPr="00C321D5" w:rsidRDefault="009066E9" w:rsidP="00FB3F61">
            <w:pPr>
              <w:rPr>
                <w:rFonts w:ascii="Arial" w:hAnsi="Arial" w:cs="Arial"/>
              </w:rPr>
            </w:pPr>
          </w:p>
        </w:tc>
      </w:tr>
    </w:tbl>
    <w:p w14:paraId="61338759" w14:textId="0FB6DB7C" w:rsidR="008A5F96" w:rsidRPr="00A13B54" w:rsidRDefault="008A5F96" w:rsidP="00A13B54">
      <w:pPr>
        <w:pStyle w:val="Nadpis1"/>
        <w:numPr>
          <w:ilvl w:val="0"/>
          <w:numId w:val="14"/>
        </w:numPr>
        <w:spacing w:after="120"/>
        <w:ind w:left="567" w:hanging="567"/>
        <w:jc w:val="both"/>
        <w:rPr>
          <w:rFonts w:ascii="Arial" w:hAnsi="Arial" w:cs="Arial"/>
          <w:caps/>
          <w:sz w:val="26"/>
          <w:szCs w:val="26"/>
        </w:rPr>
      </w:pPr>
      <w:bookmarkStart w:id="6" w:name="_Toc119314722"/>
      <w:r w:rsidRPr="00A13B54">
        <w:rPr>
          <w:rFonts w:ascii="Arial" w:hAnsi="Arial" w:cs="Arial"/>
          <w:caps/>
          <w:sz w:val="26"/>
          <w:szCs w:val="26"/>
        </w:rPr>
        <w:t>ZÁKLADNÍ INFORMACE</w:t>
      </w:r>
      <w:r w:rsidR="00634381" w:rsidRPr="00A13B54">
        <w:rPr>
          <w:rFonts w:ascii="Arial" w:hAnsi="Arial" w:cs="Arial"/>
          <w:caps/>
          <w:sz w:val="26"/>
          <w:szCs w:val="26"/>
        </w:rPr>
        <w:t xml:space="preserve"> O ŽADATELI</w:t>
      </w:r>
      <w:bookmarkEnd w:id="6"/>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1D4AD5DC" w:rsidR="000446C1" w:rsidRPr="00D53E71" w:rsidRDefault="000446C1" w:rsidP="00D53E71">
            <w:pPr>
              <w:tabs>
                <w:tab w:val="left" w:pos="0"/>
              </w:tabs>
              <w:spacing w:before="120" w:after="120"/>
              <w:rPr>
                <w:rFonts w:ascii="Arial" w:hAnsi="Arial" w:cs="Arial"/>
                <w:b/>
                <w:bCs/>
              </w:rPr>
            </w:pPr>
            <w:r w:rsidRPr="00D53E71">
              <w:rPr>
                <w:rFonts w:ascii="Arial" w:hAnsi="Arial" w:cs="Arial"/>
                <w:b/>
                <w:bCs/>
              </w:rPr>
              <w:t>Obchodní jméno, sídlo, IČ</w:t>
            </w:r>
            <w:r w:rsidR="0052519F" w:rsidRPr="00D53E71">
              <w:rPr>
                <w:rFonts w:ascii="Arial" w:hAnsi="Arial" w:cs="Arial"/>
                <w:b/>
                <w:bCs/>
              </w:rPr>
              <w:t>O</w:t>
            </w:r>
            <w:r w:rsidRPr="00D53E71">
              <w:rPr>
                <w:rFonts w:ascii="Arial" w:hAnsi="Arial" w:cs="Arial"/>
                <w:b/>
                <w:bCs/>
              </w:rPr>
              <w:t xml:space="preserve"> a DIČ </w:t>
            </w:r>
            <w:r w:rsidR="00B275A4" w:rsidRPr="00D53E71">
              <w:rPr>
                <w:rFonts w:ascii="Arial" w:hAnsi="Arial" w:cs="Arial"/>
                <w:b/>
                <w:bCs/>
              </w:rPr>
              <w:t>žadatele</w:t>
            </w:r>
          </w:p>
        </w:tc>
        <w:tc>
          <w:tcPr>
            <w:tcW w:w="5131" w:type="dxa"/>
            <w:vAlign w:val="center"/>
          </w:tcPr>
          <w:p w14:paraId="6E522A75" w14:textId="77777777" w:rsidR="000446C1" w:rsidRPr="00C321D5" w:rsidRDefault="000446C1" w:rsidP="00D53E71">
            <w:pPr>
              <w:spacing w:before="120" w:after="120"/>
              <w:rPr>
                <w:rFonts w:ascii="Arial" w:hAnsi="Arial"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statutárního zástupce</w:t>
            </w:r>
          </w:p>
        </w:tc>
        <w:tc>
          <w:tcPr>
            <w:tcW w:w="5131" w:type="dxa"/>
            <w:vAlign w:val="center"/>
          </w:tcPr>
          <w:p w14:paraId="4D8B24D7" w14:textId="77777777" w:rsidR="000446C1" w:rsidRPr="00C321D5" w:rsidRDefault="000446C1" w:rsidP="00D53E71">
            <w:pPr>
              <w:spacing w:before="120" w:after="120"/>
              <w:rPr>
                <w:rFonts w:ascii="Arial" w:hAnsi="Arial"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kontaktní osobu pro projekt</w:t>
            </w:r>
          </w:p>
        </w:tc>
        <w:tc>
          <w:tcPr>
            <w:tcW w:w="5131" w:type="dxa"/>
            <w:vAlign w:val="center"/>
          </w:tcPr>
          <w:p w14:paraId="7D9DB069" w14:textId="77777777" w:rsidR="00B275A4" w:rsidRPr="00C321D5" w:rsidRDefault="00B275A4" w:rsidP="00D53E71">
            <w:pPr>
              <w:spacing w:before="120" w:after="120"/>
              <w:rPr>
                <w:rFonts w:ascii="Arial" w:hAnsi="Arial"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spacing w:before="120" w:after="120"/>
              <w:rPr>
                <w:rFonts w:ascii="Arial" w:hAnsi="Arial" w:cs="Arial"/>
              </w:rPr>
            </w:pPr>
            <w:r w:rsidRPr="00D53E71">
              <w:rPr>
                <w:rFonts w:ascii="Arial" w:hAnsi="Arial" w:cs="Arial"/>
                <w:b/>
                <w:bCs/>
              </w:rPr>
              <w:t>N</w:t>
            </w:r>
            <w:r w:rsidR="0000057B" w:rsidRPr="00D53E71">
              <w:rPr>
                <w:rFonts w:ascii="Arial" w:hAnsi="Arial" w:cs="Arial"/>
                <w:b/>
                <w:bCs/>
              </w:rPr>
              <w:t>árok na odpočet DPH na vstupu</w:t>
            </w:r>
            <w:r w:rsidR="00B275A4" w:rsidRPr="00D53E71">
              <w:rPr>
                <w:rFonts w:ascii="Arial" w:hAnsi="Arial" w:cs="Arial"/>
                <w:b/>
                <w:bCs/>
              </w:rPr>
              <w:t xml:space="preserve"> </w:t>
            </w:r>
            <w:r w:rsidRPr="00D53E71">
              <w:rPr>
                <w:rFonts w:ascii="Arial" w:hAnsi="Arial" w:cs="Arial"/>
                <w:b/>
                <w:bCs/>
              </w:rPr>
              <w:t>ve vztahu ke způsobilým výdajům projektu</w:t>
            </w:r>
            <w:r w:rsidRPr="00C321D5">
              <w:rPr>
                <w:rFonts w:ascii="Arial" w:hAnsi="Arial" w:cs="Arial"/>
              </w:rPr>
              <w:t xml:space="preserve"> </w:t>
            </w:r>
            <w:r w:rsidR="00B275A4" w:rsidRPr="00C321D5">
              <w:rPr>
                <w:rFonts w:ascii="Arial" w:hAnsi="Arial" w:cs="Arial"/>
              </w:rPr>
              <w:t>(Ano x Ne)</w:t>
            </w:r>
          </w:p>
        </w:tc>
        <w:tc>
          <w:tcPr>
            <w:tcW w:w="5131" w:type="dxa"/>
            <w:vAlign w:val="center"/>
          </w:tcPr>
          <w:p w14:paraId="3B949F1C" w14:textId="77777777" w:rsidR="00B275A4" w:rsidRPr="00C321D5" w:rsidRDefault="00B275A4" w:rsidP="00D53E71">
            <w:pPr>
              <w:spacing w:before="120" w:after="120"/>
              <w:rPr>
                <w:rFonts w:ascii="Arial" w:hAnsi="Arial" w:cs="Arial"/>
              </w:rPr>
            </w:pPr>
          </w:p>
        </w:tc>
      </w:tr>
    </w:tbl>
    <w:p w14:paraId="481F8B8C" w14:textId="54275018" w:rsidR="009A32B0" w:rsidRPr="009E5789" w:rsidRDefault="00B8276E" w:rsidP="009E5789">
      <w:pPr>
        <w:pStyle w:val="Nadpis1"/>
        <w:numPr>
          <w:ilvl w:val="0"/>
          <w:numId w:val="14"/>
        </w:numPr>
        <w:spacing w:after="120"/>
        <w:ind w:left="567" w:hanging="567"/>
        <w:jc w:val="both"/>
        <w:rPr>
          <w:rFonts w:ascii="Arial" w:hAnsi="Arial" w:cs="Arial"/>
          <w:caps/>
          <w:sz w:val="26"/>
          <w:szCs w:val="26"/>
        </w:rPr>
      </w:pPr>
      <w:bookmarkStart w:id="7" w:name="_Toc119314723"/>
      <w:r w:rsidRPr="00A13B54">
        <w:rPr>
          <w:rFonts w:ascii="Arial" w:hAnsi="Arial" w:cs="Arial"/>
          <w:caps/>
          <w:sz w:val="26"/>
          <w:szCs w:val="26"/>
        </w:rPr>
        <w:t>Charakteristika projektu a jeho soulad s programem</w:t>
      </w:r>
      <w:bookmarkEnd w:id="7"/>
    </w:p>
    <w:tbl>
      <w:tblPr>
        <w:tblW w:w="9214" w:type="dxa"/>
        <w:tblInd w:w="-152" w:type="dxa"/>
        <w:tblLayout w:type="fixed"/>
        <w:tblCellMar>
          <w:left w:w="70" w:type="dxa"/>
          <w:right w:w="70" w:type="dxa"/>
        </w:tblCellMar>
        <w:tblLook w:val="04A0" w:firstRow="1" w:lastRow="0" w:firstColumn="1" w:lastColumn="0" w:noHBand="0" w:noVBand="1"/>
      </w:tblPr>
      <w:tblGrid>
        <w:gridCol w:w="3119"/>
        <w:gridCol w:w="6095"/>
      </w:tblGrid>
      <w:tr w:rsidR="00F85978" w:rsidRPr="00242B75" w14:paraId="57A9C5A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ascii="Arial" w:hAnsi="Arial" w:cs="Arial"/>
                <w:b/>
                <w:bCs/>
              </w:rPr>
            </w:pPr>
            <w:r w:rsidRPr="00C321D5">
              <w:rPr>
                <w:rFonts w:ascii="Arial" w:hAnsi="Arial" w:cs="Arial"/>
                <w:b/>
                <w:bCs/>
              </w:rPr>
              <w:t>Název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91703A" w:rsidRDefault="00F85978" w:rsidP="00D64944">
            <w:pPr>
              <w:pStyle w:val="Odstavecseseznamem"/>
              <w:spacing w:before="240"/>
              <w:ind w:left="0"/>
              <w:jc w:val="both"/>
              <w:rPr>
                <w:rFonts w:ascii="Arial" w:hAnsi="Arial" w:cs="Arial"/>
                <w:b/>
                <w:bCs/>
                <w:i/>
                <w:iCs/>
              </w:rPr>
            </w:pPr>
            <w:r w:rsidRPr="0091703A">
              <w:rPr>
                <w:rFonts w:ascii="Arial" w:hAnsi="Arial" w:cs="Arial"/>
                <w:i/>
                <w:iCs/>
              </w:rPr>
              <w:t>Uveďte název projektu</w:t>
            </w:r>
            <w:r w:rsidR="00A13B54" w:rsidRPr="0091703A">
              <w:rPr>
                <w:rFonts w:ascii="Arial" w:hAnsi="Arial" w:cs="Arial"/>
                <w:i/>
                <w:iCs/>
              </w:rPr>
              <w:t>.</w:t>
            </w:r>
            <w:r w:rsidRPr="0091703A">
              <w:rPr>
                <w:rFonts w:ascii="Arial" w:hAnsi="Arial" w:cs="Arial"/>
                <w:i/>
                <w:iCs/>
              </w:rPr>
              <w:t xml:space="preserve">  </w:t>
            </w:r>
          </w:p>
        </w:tc>
      </w:tr>
      <w:tr w:rsidR="000A75EC" w:rsidRPr="00242B75" w14:paraId="4E9B18A8"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D03CD4A" w14:textId="25DBD910" w:rsidR="000A75EC" w:rsidRPr="00D64944" w:rsidRDefault="000A75EC" w:rsidP="00F85978">
            <w:pPr>
              <w:spacing w:before="240"/>
              <w:rPr>
                <w:rFonts w:ascii="Arial" w:hAnsi="Arial" w:cs="Arial"/>
                <w:bCs/>
              </w:rPr>
            </w:pPr>
            <w:r>
              <w:rPr>
                <w:rFonts w:ascii="Arial" w:hAnsi="Arial" w:cs="Arial"/>
                <w:b/>
                <w:bCs/>
              </w:rPr>
              <w:t>Informace o podpořeném zařízení/subjektu</w:t>
            </w:r>
            <w:r>
              <w:rPr>
                <w:rFonts w:ascii="Arial" w:hAnsi="Arial" w:cs="Arial"/>
                <w:bCs/>
              </w:rPr>
              <w:t xml:space="preserve"> (</w:t>
            </w:r>
            <w:r w:rsidRPr="000A75EC">
              <w:rPr>
                <w:rFonts w:ascii="Arial" w:hAnsi="Arial" w:cs="Arial"/>
                <w:bCs/>
              </w:rPr>
              <w:t>Obchodní jméno, sídlo, IČO</w:t>
            </w:r>
            <w:r>
              <w:rPr>
                <w:rFonts w:ascii="Arial" w:hAnsi="Arial" w:cs="Arial"/>
                <w:bCs/>
              </w:rPr>
              <w:t>)</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5E789B7" w14:textId="4C775A15" w:rsidR="000A75EC" w:rsidRPr="0091703A" w:rsidRDefault="000A75EC" w:rsidP="00D64944">
            <w:pPr>
              <w:pStyle w:val="Odstavecseseznamem"/>
              <w:spacing w:before="240"/>
              <w:ind w:left="0"/>
              <w:jc w:val="both"/>
              <w:rPr>
                <w:rFonts w:ascii="Arial" w:hAnsi="Arial" w:cs="Arial"/>
                <w:i/>
                <w:iCs/>
              </w:rPr>
            </w:pPr>
            <w:r w:rsidRPr="0091703A">
              <w:rPr>
                <w:rFonts w:ascii="Arial" w:hAnsi="Arial" w:cs="Arial"/>
                <w:i/>
                <w:iCs/>
              </w:rPr>
              <w:t>Uveďte v případě, kdy je rozdílné od subjektu žadatele (např. obec/kra</w:t>
            </w:r>
            <w:r w:rsidR="005C6D64" w:rsidRPr="0091703A">
              <w:rPr>
                <w:rFonts w:ascii="Arial" w:hAnsi="Arial" w:cs="Arial"/>
                <w:i/>
                <w:iCs/>
              </w:rPr>
              <w:t>j</w:t>
            </w:r>
            <w:r w:rsidRPr="0091703A">
              <w:rPr>
                <w:rFonts w:ascii="Arial" w:hAnsi="Arial" w:cs="Arial"/>
                <w:i/>
                <w:iCs/>
              </w:rPr>
              <w:t xml:space="preserve"> identifikuje svou</w:t>
            </w:r>
            <w:r w:rsidR="00646B99" w:rsidRPr="0091703A">
              <w:rPr>
                <w:rFonts w:ascii="Arial" w:hAnsi="Arial" w:cs="Arial"/>
                <w:i/>
                <w:iCs/>
              </w:rPr>
              <w:t xml:space="preserve"> organi</w:t>
            </w:r>
            <w:r w:rsidR="007F7980" w:rsidRPr="0091703A">
              <w:rPr>
                <w:rFonts w:ascii="Arial" w:hAnsi="Arial" w:cs="Arial"/>
                <w:i/>
                <w:iCs/>
              </w:rPr>
              <w:t>za</w:t>
            </w:r>
            <w:r w:rsidR="00646B99" w:rsidRPr="0091703A">
              <w:rPr>
                <w:rFonts w:ascii="Arial" w:hAnsi="Arial" w:cs="Arial"/>
                <w:i/>
                <w:iCs/>
              </w:rPr>
              <w:t>ci, pro kterou je projekt realizován).</w:t>
            </w:r>
            <w:r w:rsidR="009B1890">
              <w:rPr>
                <w:rFonts w:ascii="Arial" w:hAnsi="Arial" w:cs="Arial"/>
                <w:i/>
                <w:iCs/>
              </w:rPr>
              <w:t xml:space="preserve"> </w:t>
            </w:r>
            <w:r w:rsidRPr="0091703A">
              <w:rPr>
                <w:rFonts w:ascii="Arial" w:hAnsi="Arial" w:cs="Arial"/>
                <w:i/>
                <w:iCs/>
              </w:rPr>
              <w:t xml:space="preserve"> </w:t>
            </w:r>
          </w:p>
        </w:tc>
      </w:tr>
      <w:tr w:rsidR="00F85978" w:rsidRPr="00242B75" w14:paraId="3F9DF67D"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197AEACD" w:rsidR="00F85978" w:rsidRPr="00C321D5" w:rsidRDefault="00F85978" w:rsidP="00F85978">
            <w:pPr>
              <w:spacing w:before="240"/>
              <w:rPr>
                <w:rFonts w:ascii="Arial" w:hAnsi="Arial" w:cs="Arial"/>
                <w:b/>
                <w:bCs/>
              </w:rPr>
            </w:pPr>
            <w:r w:rsidRPr="00C321D5">
              <w:rPr>
                <w:rFonts w:ascii="Arial" w:hAnsi="Arial" w:cs="Arial"/>
                <w:b/>
                <w:bCs/>
              </w:rPr>
              <w:t>Místo 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6679A79" w14:textId="5407E142" w:rsidR="00F85978" w:rsidRPr="0091703A" w:rsidRDefault="00F85978" w:rsidP="00D64944">
            <w:pPr>
              <w:pStyle w:val="Odstavecseseznamem"/>
              <w:spacing w:before="240"/>
              <w:ind w:left="0"/>
              <w:jc w:val="both"/>
              <w:rPr>
                <w:rFonts w:ascii="Arial" w:hAnsi="Arial" w:cs="Arial"/>
                <w:b/>
                <w:bCs/>
                <w:i/>
                <w:iCs/>
              </w:rPr>
            </w:pPr>
            <w:r w:rsidRPr="0091703A">
              <w:rPr>
                <w:rFonts w:ascii="Arial" w:hAnsi="Arial" w:cs="Arial"/>
                <w:i/>
                <w:iCs/>
              </w:rPr>
              <w:t xml:space="preserve">Uveďte </w:t>
            </w:r>
            <w:r w:rsidR="00C55667" w:rsidRPr="0091703A">
              <w:rPr>
                <w:rFonts w:ascii="Arial" w:hAnsi="Arial" w:cs="Arial"/>
                <w:i/>
                <w:iCs/>
              </w:rPr>
              <w:t>obec</w:t>
            </w:r>
            <w:r w:rsidR="00035D4C">
              <w:rPr>
                <w:rFonts w:ascii="Arial" w:hAnsi="Arial" w:cs="Arial"/>
                <w:i/>
                <w:iCs/>
              </w:rPr>
              <w:t>/obce</w:t>
            </w:r>
            <w:r w:rsidR="00C55667" w:rsidRPr="0091703A">
              <w:rPr>
                <w:rFonts w:ascii="Arial" w:hAnsi="Arial" w:cs="Arial"/>
                <w:i/>
                <w:iCs/>
              </w:rPr>
              <w:t xml:space="preserve">, </w:t>
            </w:r>
            <w:r w:rsidR="0002048C" w:rsidRPr="0002048C">
              <w:rPr>
                <w:rFonts w:ascii="Arial" w:hAnsi="Arial" w:cs="Arial"/>
                <w:i/>
                <w:iCs/>
              </w:rPr>
              <w:t xml:space="preserve">ve </w:t>
            </w:r>
            <w:r w:rsidR="00035D4C">
              <w:rPr>
                <w:rFonts w:ascii="Arial" w:hAnsi="Arial" w:cs="Arial"/>
                <w:i/>
                <w:iCs/>
              </w:rPr>
              <w:t>které/</w:t>
            </w:r>
            <w:r w:rsidR="0002048C" w:rsidRPr="0002048C">
              <w:rPr>
                <w:rFonts w:ascii="Arial" w:hAnsi="Arial" w:cs="Arial"/>
                <w:i/>
                <w:iCs/>
              </w:rPr>
              <w:t>kter</w:t>
            </w:r>
            <w:r w:rsidR="00035D4C">
              <w:rPr>
                <w:rFonts w:ascii="Arial" w:hAnsi="Arial" w:cs="Arial"/>
                <w:i/>
                <w:iCs/>
              </w:rPr>
              <w:t>ých</w:t>
            </w:r>
            <w:r w:rsidR="0002048C" w:rsidRPr="0002048C">
              <w:rPr>
                <w:rFonts w:ascii="Arial" w:hAnsi="Arial" w:cs="Arial"/>
                <w:i/>
                <w:iCs/>
              </w:rPr>
              <w:t xml:space="preserve"> se nachází objekt</w:t>
            </w:r>
            <w:r w:rsidR="00612CDE">
              <w:rPr>
                <w:rFonts w:ascii="Arial" w:hAnsi="Arial" w:cs="Arial"/>
                <w:i/>
                <w:iCs/>
              </w:rPr>
              <w:t>, veřejný prostor apod.</w:t>
            </w:r>
            <w:r w:rsidR="0002048C" w:rsidRPr="0002048C">
              <w:rPr>
                <w:rFonts w:ascii="Arial" w:hAnsi="Arial" w:cs="Arial"/>
                <w:i/>
                <w:iCs/>
              </w:rPr>
              <w:t xml:space="preserve">, do kterého se </w:t>
            </w:r>
            <w:r w:rsidR="00612CDE">
              <w:rPr>
                <w:rFonts w:ascii="Arial" w:hAnsi="Arial" w:cs="Arial"/>
                <w:i/>
                <w:iCs/>
              </w:rPr>
              <w:t>inteligentní dopravní systém</w:t>
            </w:r>
            <w:r w:rsidR="0002048C" w:rsidRPr="0002048C">
              <w:rPr>
                <w:rFonts w:ascii="Arial" w:hAnsi="Arial" w:cs="Arial"/>
                <w:i/>
                <w:iCs/>
              </w:rPr>
              <w:t xml:space="preserve"> pořizuj</w:t>
            </w:r>
            <w:r w:rsidR="00612CDE">
              <w:rPr>
                <w:rFonts w:ascii="Arial" w:hAnsi="Arial" w:cs="Arial"/>
                <w:i/>
                <w:iCs/>
              </w:rPr>
              <w:t>e</w:t>
            </w:r>
            <w:r w:rsidR="0002048C">
              <w:rPr>
                <w:rFonts w:ascii="Arial" w:hAnsi="Arial" w:cs="Arial"/>
                <w:i/>
                <w:iCs/>
              </w:rPr>
              <w:t>.</w:t>
            </w:r>
            <w:r w:rsidRPr="0091703A">
              <w:rPr>
                <w:rFonts w:ascii="Arial" w:hAnsi="Arial" w:cs="Arial"/>
                <w:i/>
                <w:iCs/>
              </w:rPr>
              <w:t xml:space="preserve"> </w:t>
            </w:r>
            <w:r w:rsidR="009B1890" w:rsidRPr="009B1890">
              <w:rPr>
                <w:rFonts w:ascii="Arial" w:hAnsi="Arial" w:cs="Arial"/>
                <w:i/>
                <w:iCs/>
              </w:rPr>
              <w:t>Pořizuje-li se inteligentní dopravní systém do vozidla veřejné dopravy, uve</w:t>
            </w:r>
            <w:r w:rsidR="00754C0B">
              <w:rPr>
                <w:rFonts w:ascii="Arial" w:hAnsi="Arial" w:cs="Arial"/>
                <w:i/>
                <w:iCs/>
              </w:rPr>
              <w:t>ďt</w:t>
            </w:r>
            <w:r w:rsidR="009B1890" w:rsidRPr="009B1890">
              <w:rPr>
                <w:rFonts w:ascii="Arial" w:hAnsi="Arial" w:cs="Arial"/>
                <w:i/>
                <w:iCs/>
              </w:rPr>
              <w:t>e jako místo realizace obec, ve které se nachází garáž vozidla (vozovna, depo).</w:t>
            </w:r>
          </w:p>
        </w:tc>
      </w:tr>
      <w:tr w:rsidR="00F85978" w:rsidRPr="00242B75" w14:paraId="78313C0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3C2981C" w14:textId="6D9AF539" w:rsidR="00F85978" w:rsidRPr="00C321D5" w:rsidRDefault="00F85978" w:rsidP="00F85978">
            <w:pPr>
              <w:spacing w:before="240"/>
              <w:rPr>
                <w:rFonts w:ascii="Arial" w:hAnsi="Arial" w:cs="Arial"/>
                <w:b/>
                <w:bCs/>
              </w:rPr>
            </w:pPr>
            <w:r w:rsidRPr="00C321D5">
              <w:rPr>
                <w:rFonts w:ascii="Arial" w:hAnsi="Arial" w:cs="Arial"/>
                <w:b/>
                <w:bCs/>
              </w:rPr>
              <w:t>Popis cílů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B521D0C" w14:textId="3D434721" w:rsidR="00F85978" w:rsidRPr="002E179C" w:rsidRDefault="00F85978" w:rsidP="00D64944">
            <w:pPr>
              <w:pStyle w:val="Odstavecseseznamem"/>
              <w:spacing w:before="240"/>
              <w:ind w:left="0"/>
              <w:jc w:val="both"/>
              <w:rPr>
                <w:rFonts w:ascii="Arial" w:hAnsi="Arial" w:cs="Arial"/>
                <w:b/>
                <w:bCs/>
                <w:i/>
                <w:iCs/>
              </w:rPr>
            </w:pPr>
            <w:r w:rsidRPr="0091703A">
              <w:rPr>
                <w:rFonts w:ascii="Arial" w:hAnsi="Arial" w:cs="Arial"/>
                <w:i/>
                <w:iCs/>
              </w:rPr>
              <w:t xml:space="preserve">Uveďte cíle projektu a popis vazby cílů projektu na podporované aktivity </w:t>
            </w:r>
            <w:r w:rsidR="008C7E74" w:rsidRPr="0091703A">
              <w:rPr>
                <w:rFonts w:ascii="Arial" w:hAnsi="Arial" w:cs="Arial"/>
                <w:i/>
                <w:iCs/>
              </w:rPr>
              <w:t>výzvy</w:t>
            </w:r>
            <w:r w:rsidR="008C7E74" w:rsidRPr="002E179C">
              <w:rPr>
                <w:rFonts w:ascii="Arial" w:hAnsi="Arial" w:cs="Arial"/>
                <w:i/>
                <w:iCs/>
              </w:rPr>
              <w:t>.</w:t>
            </w:r>
          </w:p>
        </w:tc>
      </w:tr>
      <w:tr w:rsidR="00F85978" w:rsidRPr="00242B75" w14:paraId="7A1E6205"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1CA67259" w:rsidR="00F818EC" w:rsidRPr="003B1634" w:rsidRDefault="00F85978" w:rsidP="005B2A15">
            <w:pPr>
              <w:spacing w:before="240"/>
              <w:rPr>
                <w:rFonts w:ascii="Arial" w:hAnsi="Arial" w:cs="Arial"/>
              </w:rPr>
            </w:pPr>
            <w:r w:rsidRPr="00C321D5">
              <w:rPr>
                <w:rFonts w:ascii="Arial" w:hAnsi="Arial" w:cs="Arial"/>
                <w:b/>
                <w:bCs/>
              </w:rPr>
              <w:lastRenderedPageBreak/>
              <w:t>Cílové skupiny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3297FF3" w14:textId="7663D2FC" w:rsidR="00F85978" w:rsidRPr="0091703A" w:rsidRDefault="008C7E74" w:rsidP="00D64944">
            <w:pPr>
              <w:pStyle w:val="Odstavecseseznamem"/>
              <w:spacing w:before="240"/>
              <w:ind w:left="0"/>
              <w:jc w:val="both"/>
              <w:rPr>
                <w:rFonts w:ascii="Arial" w:hAnsi="Arial" w:cs="Arial"/>
                <w:b/>
                <w:bCs/>
                <w:i/>
                <w:iCs/>
              </w:rPr>
            </w:pPr>
            <w:r w:rsidRPr="0091703A">
              <w:rPr>
                <w:rFonts w:ascii="Arial" w:hAnsi="Arial" w:cs="Arial"/>
                <w:i/>
                <w:iCs/>
              </w:rPr>
              <w:t>Popište</w:t>
            </w:r>
            <w:r w:rsidR="00F85978" w:rsidRPr="0091703A">
              <w:rPr>
                <w:rFonts w:ascii="Arial" w:hAnsi="Arial" w:cs="Arial"/>
                <w:i/>
                <w:iCs/>
              </w:rPr>
              <w:t xml:space="preserve"> relevantní cílové skupiny</w:t>
            </w:r>
            <w:r w:rsidRPr="0091703A">
              <w:rPr>
                <w:rFonts w:ascii="Arial" w:hAnsi="Arial" w:cs="Arial"/>
                <w:i/>
                <w:iCs/>
              </w:rPr>
              <w:t>.</w:t>
            </w:r>
            <w:r w:rsidR="00F85978" w:rsidRPr="0091703A">
              <w:rPr>
                <w:rFonts w:ascii="Arial" w:hAnsi="Arial" w:cs="Arial"/>
                <w:i/>
                <w:iCs/>
              </w:rPr>
              <w:t xml:space="preserve"> </w:t>
            </w:r>
            <w:r w:rsidR="001F3907" w:rsidRPr="0091703A">
              <w:rPr>
                <w:rFonts w:ascii="Arial" w:hAnsi="Arial" w:cs="Arial"/>
                <w:i/>
                <w:iCs/>
              </w:rPr>
              <w:t>Výběr z cílových skupin proveďte dle textu výzvy.</w:t>
            </w:r>
          </w:p>
        </w:tc>
      </w:tr>
      <w:tr w:rsidR="00225221" w:rsidRPr="00242B75" w14:paraId="6E0A520A"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225221" w:rsidRPr="008058E1" w:rsidRDefault="00225221" w:rsidP="00F85978">
            <w:pPr>
              <w:spacing w:before="240"/>
              <w:rPr>
                <w:rFonts w:ascii="Arial" w:hAnsi="Arial" w:cs="Arial"/>
                <w:b/>
                <w:bCs/>
              </w:rPr>
            </w:pPr>
            <w:r w:rsidRPr="008058E1">
              <w:rPr>
                <w:rFonts w:ascii="Arial" w:hAnsi="Arial" w:cs="Arial"/>
                <w:b/>
              </w:rPr>
              <w:t>Popis vazeb na realizované či plánované projekty</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BB4B180" w14:textId="162F1036" w:rsidR="00225221" w:rsidRPr="0091703A" w:rsidRDefault="009021D4" w:rsidP="00D64944">
            <w:pPr>
              <w:pStyle w:val="Odstavecseseznamem"/>
              <w:spacing w:before="240"/>
              <w:ind w:left="0"/>
              <w:jc w:val="both"/>
              <w:rPr>
                <w:rFonts w:ascii="Arial" w:hAnsi="Arial" w:cs="Arial"/>
                <w:i/>
                <w:iCs/>
              </w:rPr>
            </w:pPr>
            <w:r w:rsidRPr="0091703A">
              <w:rPr>
                <w:rFonts w:ascii="Arial" w:hAnsi="Arial" w:cs="Arial"/>
                <w:i/>
                <w:iCs/>
              </w:rPr>
              <w:t xml:space="preserve">Popište případné vazby, pokud </w:t>
            </w:r>
            <w:r w:rsidR="00225221" w:rsidRPr="0091703A">
              <w:rPr>
                <w:rFonts w:ascii="Arial" w:hAnsi="Arial" w:cs="Arial"/>
                <w:i/>
                <w:iCs/>
              </w:rPr>
              <w:t>se projekt váže na další realizované či plánované projekty</w:t>
            </w:r>
            <w:r w:rsidR="00392F41" w:rsidRPr="0091703A">
              <w:rPr>
                <w:rFonts w:ascii="Arial" w:hAnsi="Arial" w:cs="Arial"/>
                <w:i/>
                <w:iCs/>
              </w:rPr>
              <w:t xml:space="preserve"> </w:t>
            </w:r>
            <w:r w:rsidR="0085183A">
              <w:rPr>
                <w:rFonts w:ascii="Arial" w:hAnsi="Arial" w:cs="Arial"/>
                <w:i/>
                <w:iCs/>
              </w:rPr>
              <w:t>v oblasti veřejné dopravy</w:t>
            </w:r>
            <w:r w:rsidR="00392F41" w:rsidRPr="0091703A">
              <w:rPr>
                <w:rFonts w:ascii="Arial" w:hAnsi="Arial" w:cs="Arial"/>
                <w:i/>
                <w:iCs/>
              </w:rPr>
              <w:t>, včetně realizovaných či plánovaných projektů IROP</w:t>
            </w:r>
            <w:r w:rsidR="00225221" w:rsidRPr="0091703A">
              <w:rPr>
                <w:rFonts w:ascii="Arial" w:hAnsi="Arial" w:cs="Arial"/>
                <w:i/>
                <w:iCs/>
              </w:rPr>
              <w:t xml:space="preserve">. </w:t>
            </w:r>
          </w:p>
        </w:tc>
      </w:tr>
    </w:tbl>
    <w:p w14:paraId="7F41CA5F" w14:textId="5D1DB332" w:rsidR="00B8276E" w:rsidRPr="00A13B54" w:rsidRDefault="00B8276E" w:rsidP="00D53E71">
      <w:pPr>
        <w:pStyle w:val="Nadpis1"/>
        <w:numPr>
          <w:ilvl w:val="0"/>
          <w:numId w:val="14"/>
        </w:numPr>
        <w:spacing w:before="600" w:after="120"/>
        <w:ind w:left="567" w:hanging="567"/>
        <w:jc w:val="both"/>
        <w:rPr>
          <w:rFonts w:ascii="Arial" w:hAnsi="Arial" w:cs="Arial"/>
          <w:caps/>
          <w:sz w:val="26"/>
          <w:szCs w:val="26"/>
        </w:rPr>
      </w:pPr>
      <w:bookmarkStart w:id="8" w:name="_Toc119314724"/>
      <w:r w:rsidRPr="00A13B54">
        <w:rPr>
          <w:rFonts w:ascii="Arial" w:hAnsi="Arial" w:cs="Arial"/>
          <w:caps/>
          <w:sz w:val="26"/>
          <w:szCs w:val="26"/>
        </w:rPr>
        <w:t>Podrobný popis projektu</w:t>
      </w:r>
      <w:bookmarkEnd w:id="8"/>
    </w:p>
    <w:p w14:paraId="75B34DF4" w14:textId="7C67B049" w:rsidR="004C3B5E" w:rsidRPr="00C321D5" w:rsidRDefault="005A02AC" w:rsidP="00A13B54">
      <w:pPr>
        <w:pStyle w:val="Nadpis1"/>
        <w:jc w:val="both"/>
        <w:rPr>
          <w:rFonts w:ascii="Arial" w:hAnsi="Arial" w:cs="Arial"/>
          <w:caps/>
          <w:sz w:val="22"/>
          <w:szCs w:val="22"/>
        </w:rPr>
      </w:pPr>
      <w:bookmarkStart w:id="9" w:name="_Toc66785512"/>
      <w:bookmarkStart w:id="10" w:name="_Toc119314725"/>
      <w:r w:rsidRPr="00C321D5">
        <w:rPr>
          <w:rFonts w:ascii="Arial" w:hAnsi="Arial" w:cs="Arial"/>
          <w:caps/>
          <w:sz w:val="22"/>
          <w:szCs w:val="22"/>
        </w:rPr>
        <w:t xml:space="preserve">4.1 </w:t>
      </w:r>
      <w:r w:rsidR="004C3B5E" w:rsidRPr="00C321D5">
        <w:rPr>
          <w:rFonts w:ascii="Arial" w:hAnsi="Arial" w:cs="Arial"/>
          <w:caps/>
          <w:sz w:val="22"/>
          <w:szCs w:val="22"/>
        </w:rPr>
        <w:t>PODROBNÝ POPIS výchozího stavu</w:t>
      </w:r>
      <w:bookmarkEnd w:id="9"/>
      <w:bookmarkEnd w:id="10"/>
      <w:r w:rsidR="00A450F8">
        <w:rPr>
          <w:rFonts w:ascii="Arial" w:hAnsi="Arial" w:cs="Arial"/>
          <w:caps/>
          <w:sz w:val="22"/>
          <w:szCs w:val="22"/>
        </w:rPr>
        <w:t xml:space="preserve"> </w:t>
      </w:r>
    </w:p>
    <w:p w14:paraId="7AC2735C" w14:textId="10A88D44" w:rsidR="004C3B5E" w:rsidRPr="00C321D5" w:rsidRDefault="00DB1471" w:rsidP="00B7557F">
      <w:pPr>
        <w:spacing w:before="120"/>
        <w:jc w:val="both"/>
        <w:rPr>
          <w:rFonts w:ascii="Arial" w:hAnsi="Arial" w:cs="Arial"/>
        </w:rPr>
      </w:pPr>
      <w:r w:rsidRPr="00C321D5">
        <w:rPr>
          <w:rFonts w:ascii="Arial" w:hAnsi="Arial" w:cs="Arial"/>
        </w:rPr>
        <w:t>P</w:t>
      </w:r>
      <w:r w:rsidR="004C3B5E" w:rsidRPr="00C321D5">
        <w:rPr>
          <w:rFonts w:ascii="Arial" w:hAnsi="Arial" w:cs="Arial"/>
        </w:rPr>
        <w:t>opi</w:t>
      </w:r>
      <w:r w:rsidRPr="00C321D5">
        <w:rPr>
          <w:rFonts w:ascii="Arial" w:hAnsi="Arial" w:cs="Arial"/>
        </w:rPr>
        <w:t>šte</w:t>
      </w:r>
      <w:r w:rsidR="004C3B5E" w:rsidRPr="00C321D5">
        <w:rPr>
          <w:rFonts w:ascii="Arial" w:hAnsi="Arial" w:cs="Arial"/>
        </w:rPr>
        <w:t xml:space="preserve"> výchozí stav před</w:t>
      </w:r>
      <w:r w:rsidRPr="00C321D5">
        <w:rPr>
          <w:rFonts w:ascii="Arial" w:hAnsi="Arial" w:cs="Arial"/>
        </w:rPr>
        <w:t xml:space="preserve"> zahájením realizace projektu</w:t>
      </w:r>
      <w:r w:rsidR="004C3B5E" w:rsidRPr="00C321D5">
        <w:rPr>
          <w:rFonts w:ascii="Arial" w:hAnsi="Arial" w:cs="Arial"/>
        </w:rPr>
        <w:t>, tj. výchozí situac</w:t>
      </w:r>
      <w:r w:rsidR="00937244" w:rsidRPr="00C321D5">
        <w:rPr>
          <w:rFonts w:ascii="Arial" w:hAnsi="Arial" w:cs="Arial"/>
        </w:rPr>
        <w:t>i</w:t>
      </w:r>
      <w:r w:rsidR="009E5789" w:rsidRPr="00C321D5">
        <w:rPr>
          <w:rFonts w:ascii="Arial" w:hAnsi="Arial" w:cs="Arial"/>
        </w:rPr>
        <w:t xml:space="preserve">, </w:t>
      </w:r>
      <w:r w:rsidR="004C3B5E" w:rsidRPr="00C321D5">
        <w:rPr>
          <w:rFonts w:ascii="Arial" w:hAnsi="Arial" w:cs="Arial"/>
        </w:rPr>
        <w:t>problémy a nedostatky</w:t>
      </w:r>
      <w:r w:rsidR="00937244" w:rsidRPr="00C321D5">
        <w:rPr>
          <w:rFonts w:ascii="Arial" w:hAnsi="Arial" w:cs="Arial"/>
        </w:rPr>
        <w:t>, které má projekt řešit</w:t>
      </w:r>
      <w:r w:rsidR="004C3B5E" w:rsidRPr="00C321D5">
        <w:rPr>
          <w:rFonts w:ascii="Arial" w:hAnsi="Arial" w:cs="Arial"/>
        </w:rPr>
        <w:t>.</w:t>
      </w:r>
    </w:p>
    <w:p w14:paraId="1612B60E" w14:textId="47938025" w:rsidR="008259B6" w:rsidRDefault="001128E5" w:rsidP="00575F57">
      <w:pPr>
        <w:pStyle w:val="Nadpis1"/>
        <w:spacing w:line="240" w:lineRule="auto"/>
        <w:rPr>
          <w:rFonts w:ascii="Arial" w:hAnsi="Arial" w:cs="Arial"/>
          <w:sz w:val="22"/>
          <w:szCs w:val="22"/>
        </w:rPr>
      </w:pPr>
      <w:bookmarkStart w:id="11" w:name="_Toc119314726"/>
      <w:r w:rsidRPr="001128E5">
        <w:rPr>
          <w:rFonts w:ascii="Arial" w:hAnsi="Arial" w:cs="Arial"/>
          <w:sz w:val="22"/>
          <w:szCs w:val="22"/>
        </w:rPr>
        <w:t xml:space="preserve">4.2 </w:t>
      </w:r>
      <w:r w:rsidR="008D4A11" w:rsidRPr="001128E5">
        <w:rPr>
          <w:rFonts w:ascii="Arial" w:hAnsi="Arial" w:cs="Arial"/>
          <w:sz w:val="22"/>
          <w:szCs w:val="22"/>
        </w:rPr>
        <w:t>P</w:t>
      </w:r>
      <w:r w:rsidR="007A170E">
        <w:rPr>
          <w:rFonts w:ascii="Arial" w:hAnsi="Arial" w:cs="Arial"/>
          <w:sz w:val="22"/>
          <w:szCs w:val="22"/>
        </w:rPr>
        <w:t>OPIS JEDNOTLIVÝCH ČÁSTÍ PROJEKTU</w:t>
      </w:r>
      <w:bookmarkEnd w:id="11"/>
    </w:p>
    <w:p w14:paraId="45DEBCA7" w14:textId="77777777" w:rsidR="00575F57" w:rsidRPr="00575F57" w:rsidRDefault="00575F57" w:rsidP="00575F57">
      <w:pPr>
        <w:spacing w:after="0" w:line="240" w:lineRule="auto"/>
      </w:pPr>
    </w:p>
    <w:p w14:paraId="3832F301" w14:textId="2B8B51A4" w:rsidR="008259B6" w:rsidRDefault="008259B6" w:rsidP="0036081B">
      <w:pPr>
        <w:pStyle w:val="Odstavecseseznamem"/>
        <w:numPr>
          <w:ilvl w:val="0"/>
          <w:numId w:val="34"/>
        </w:numPr>
        <w:jc w:val="both"/>
        <w:rPr>
          <w:rFonts w:ascii="Arial" w:hAnsi="Arial" w:cs="Arial"/>
        </w:rPr>
      </w:pPr>
      <w:r w:rsidRPr="00575F57">
        <w:rPr>
          <w:rFonts w:ascii="Arial" w:hAnsi="Arial" w:cs="Arial"/>
        </w:rPr>
        <w:t xml:space="preserve">Popis </w:t>
      </w:r>
      <w:r w:rsidR="001A6217">
        <w:rPr>
          <w:rFonts w:ascii="Arial" w:hAnsi="Arial" w:cs="Arial"/>
        </w:rPr>
        <w:t xml:space="preserve">jednotlivých </w:t>
      </w:r>
      <w:r w:rsidR="00037045">
        <w:rPr>
          <w:rFonts w:ascii="Arial" w:hAnsi="Arial" w:cs="Arial"/>
        </w:rPr>
        <w:t>č</w:t>
      </w:r>
      <w:r w:rsidRPr="00575F57">
        <w:rPr>
          <w:rFonts w:ascii="Arial" w:hAnsi="Arial" w:cs="Arial"/>
        </w:rPr>
        <w:t>ást</w:t>
      </w:r>
      <w:r w:rsidR="00037045">
        <w:rPr>
          <w:rFonts w:ascii="Arial" w:hAnsi="Arial" w:cs="Arial"/>
        </w:rPr>
        <w:t>í</w:t>
      </w:r>
      <w:r w:rsidRPr="00575F57">
        <w:rPr>
          <w:rFonts w:ascii="Arial" w:hAnsi="Arial" w:cs="Arial"/>
        </w:rPr>
        <w:t xml:space="preserve"> projektu</w:t>
      </w:r>
      <w:r w:rsidR="007D3E20">
        <w:rPr>
          <w:rFonts w:ascii="Arial" w:hAnsi="Arial" w:cs="Arial"/>
        </w:rPr>
        <w:t>:</w:t>
      </w:r>
    </w:p>
    <w:p w14:paraId="0D1003C7" w14:textId="1873317D" w:rsidR="00516EAB" w:rsidRDefault="00516EAB" w:rsidP="007D3E20">
      <w:pPr>
        <w:pStyle w:val="Odstavecseseznamem"/>
        <w:numPr>
          <w:ilvl w:val="1"/>
          <w:numId w:val="34"/>
        </w:numPr>
        <w:jc w:val="both"/>
        <w:rPr>
          <w:rFonts w:ascii="Arial" w:hAnsi="Arial" w:cs="Arial"/>
        </w:rPr>
      </w:pPr>
      <w:r>
        <w:rPr>
          <w:rFonts w:ascii="Arial" w:hAnsi="Arial" w:cs="Arial"/>
        </w:rPr>
        <w:t xml:space="preserve">druh a zaměření </w:t>
      </w:r>
      <w:r w:rsidR="001613D0">
        <w:rPr>
          <w:rFonts w:ascii="Arial" w:hAnsi="Arial" w:cs="Arial"/>
        </w:rPr>
        <w:t>realizovaného</w:t>
      </w:r>
      <w:r>
        <w:rPr>
          <w:rFonts w:ascii="Arial" w:hAnsi="Arial" w:cs="Arial"/>
        </w:rPr>
        <w:t xml:space="preserve"> inteligentního dopravního systému</w:t>
      </w:r>
      <w:r w:rsidR="00656371">
        <w:rPr>
          <w:rFonts w:ascii="Arial" w:hAnsi="Arial" w:cs="Arial"/>
        </w:rPr>
        <w:t xml:space="preserve"> ve smyslu dílčích podporovaných aktivit dle kapitoly </w:t>
      </w:r>
      <w:r w:rsidR="00CE0FC0">
        <w:rPr>
          <w:rFonts w:ascii="Arial" w:hAnsi="Arial" w:cs="Arial"/>
        </w:rPr>
        <w:t>3</w:t>
      </w:r>
      <w:r w:rsidR="00656371">
        <w:rPr>
          <w:rFonts w:ascii="Arial" w:hAnsi="Arial" w:cs="Arial"/>
        </w:rPr>
        <w:t>.3 Specifických pravidel</w:t>
      </w:r>
      <w:r w:rsidR="00FB211A">
        <w:rPr>
          <w:rFonts w:ascii="Arial" w:hAnsi="Arial" w:cs="Arial"/>
        </w:rPr>
        <w:t>;</w:t>
      </w:r>
    </w:p>
    <w:p w14:paraId="616BCB1E" w14:textId="79B82EEE" w:rsidR="00D9013D" w:rsidRDefault="00D9013D" w:rsidP="007D3E20">
      <w:pPr>
        <w:pStyle w:val="Odstavecseseznamem"/>
        <w:numPr>
          <w:ilvl w:val="1"/>
          <w:numId w:val="34"/>
        </w:numPr>
        <w:jc w:val="both"/>
        <w:rPr>
          <w:rFonts w:ascii="Arial" w:hAnsi="Arial" w:cs="Arial"/>
        </w:rPr>
      </w:pPr>
      <w:r>
        <w:rPr>
          <w:rFonts w:ascii="Arial" w:hAnsi="Arial" w:cs="Arial"/>
        </w:rPr>
        <w:t xml:space="preserve">rozsah zamýšlené modernizace </w:t>
      </w:r>
      <w:r w:rsidRPr="00D9013D">
        <w:rPr>
          <w:rFonts w:ascii="Arial" w:hAnsi="Arial" w:cs="Arial"/>
        </w:rPr>
        <w:t>inteligentního dopravního systému, je-li předmětem projektu</w:t>
      </w:r>
      <w:r>
        <w:rPr>
          <w:rFonts w:ascii="Arial" w:hAnsi="Arial" w:cs="Arial"/>
        </w:rPr>
        <w:t>;</w:t>
      </w:r>
    </w:p>
    <w:p w14:paraId="0A537562" w14:textId="30A913DD" w:rsidR="001613D0" w:rsidRDefault="001613D0" w:rsidP="007D3E20">
      <w:pPr>
        <w:pStyle w:val="Odstavecseseznamem"/>
        <w:numPr>
          <w:ilvl w:val="1"/>
          <w:numId w:val="34"/>
        </w:numPr>
        <w:jc w:val="both"/>
        <w:rPr>
          <w:rFonts w:ascii="Arial" w:hAnsi="Arial" w:cs="Arial"/>
        </w:rPr>
      </w:pPr>
      <w:r>
        <w:rPr>
          <w:rFonts w:ascii="Arial" w:hAnsi="Arial" w:cs="Arial"/>
        </w:rPr>
        <w:t>jednotlivé typy pořizovaného hmotného a nehmotného majetku;</w:t>
      </w:r>
    </w:p>
    <w:p w14:paraId="68587293" w14:textId="0C092EF4" w:rsidR="00725408" w:rsidRPr="00F35C85" w:rsidRDefault="00516EAB" w:rsidP="00D9013D">
      <w:pPr>
        <w:pStyle w:val="Odstavecseseznamem"/>
        <w:numPr>
          <w:ilvl w:val="1"/>
          <w:numId w:val="34"/>
        </w:numPr>
        <w:jc w:val="both"/>
        <w:rPr>
          <w:rFonts w:ascii="Arial" w:hAnsi="Arial" w:cs="Arial"/>
        </w:rPr>
      </w:pPr>
      <w:r>
        <w:rPr>
          <w:rFonts w:ascii="Arial" w:hAnsi="Arial" w:cs="Arial"/>
        </w:rPr>
        <w:t>zvolené technické řešení stavebních úprav, případné stavební objekty</w:t>
      </w:r>
      <w:r w:rsidR="00D9013D">
        <w:rPr>
          <w:rFonts w:ascii="Arial" w:hAnsi="Arial" w:cs="Arial"/>
        </w:rPr>
        <w:t>.</w:t>
      </w:r>
    </w:p>
    <w:p w14:paraId="28FF9FF2" w14:textId="59786791" w:rsidR="004D4AB5" w:rsidRPr="0091703A" w:rsidRDefault="008259B6" w:rsidP="00232946">
      <w:pPr>
        <w:pStyle w:val="Odstavecseseznamem"/>
        <w:numPr>
          <w:ilvl w:val="0"/>
          <w:numId w:val="34"/>
        </w:numPr>
        <w:jc w:val="both"/>
        <w:rPr>
          <w:rFonts w:ascii="Arial" w:hAnsi="Arial" w:cs="Arial"/>
        </w:rPr>
      </w:pPr>
      <w:r w:rsidRPr="00575F57">
        <w:rPr>
          <w:rFonts w:ascii="Arial" w:hAnsi="Arial" w:cs="Arial"/>
        </w:rPr>
        <w:t>Podrobný popis konečného stavu po realizaci projektu</w:t>
      </w:r>
      <w:r w:rsidR="00232946">
        <w:rPr>
          <w:rFonts w:ascii="Arial" w:hAnsi="Arial" w:cs="Arial"/>
        </w:rPr>
        <w:t>.</w:t>
      </w:r>
    </w:p>
    <w:p w14:paraId="493C4E2C" w14:textId="4438F14F" w:rsidR="004C3B5E" w:rsidRPr="00C321D5" w:rsidRDefault="005A02AC" w:rsidP="004C3B5E">
      <w:pPr>
        <w:pStyle w:val="Nadpis1"/>
        <w:jc w:val="both"/>
        <w:rPr>
          <w:rFonts w:ascii="Arial" w:hAnsi="Arial" w:cs="Arial"/>
          <w:caps/>
          <w:sz w:val="22"/>
          <w:szCs w:val="22"/>
        </w:rPr>
      </w:pPr>
      <w:bookmarkStart w:id="12" w:name="_Toc119314727"/>
      <w:r w:rsidRPr="00C321D5">
        <w:rPr>
          <w:rFonts w:ascii="Arial" w:hAnsi="Arial" w:cs="Arial"/>
          <w:caps/>
          <w:sz w:val="22"/>
          <w:szCs w:val="22"/>
        </w:rPr>
        <w:t>4.</w:t>
      </w:r>
      <w:r w:rsidR="001128E5">
        <w:rPr>
          <w:rFonts w:ascii="Arial" w:hAnsi="Arial" w:cs="Arial"/>
          <w:caps/>
          <w:sz w:val="22"/>
          <w:szCs w:val="22"/>
        </w:rPr>
        <w:t>3</w:t>
      </w:r>
      <w:r w:rsidRPr="00C321D5">
        <w:rPr>
          <w:rFonts w:ascii="Arial" w:hAnsi="Arial" w:cs="Arial"/>
          <w:caps/>
          <w:sz w:val="22"/>
          <w:szCs w:val="22"/>
        </w:rPr>
        <w:t xml:space="preserve"> </w:t>
      </w:r>
      <w:r w:rsidR="004C3B5E" w:rsidRPr="00C321D5">
        <w:rPr>
          <w:rFonts w:ascii="Arial" w:hAnsi="Arial" w:cs="Arial"/>
          <w:caps/>
          <w:sz w:val="22"/>
          <w:szCs w:val="22"/>
        </w:rPr>
        <w:t>Odůvodnění potřebnosti a účelnosti investice</w:t>
      </w:r>
      <w:bookmarkEnd w:id="12"/>
    </w:p>
    <w:p w14:paraId="298FBAA3" w14:textId="43930439" w:rsidR="004C3B5E" w:rsidRPr="00C321D5" w:rsidRDefault="00937244" w:rsidP="00B7557F">
      <w:pPr>
        <w:spacing w:before="120"/>
        <w:jc w:val="both"/>
        <w:rPr>
          <w:rFonts w:ascii="Arial" w:hAnsi="Arial" w:cs="Arial"/>
        </w:rPr>
      </w:pPr>
      <w:r w:rsidRPr="00C321D5">
        <w:rPr>
          <w:rFonts w:ascii="Arial" w:hAnsi="Arial" w:cs="Arial"/>
        </w:rPr>
        <w:t>Z</w:t>
      </w:r>
      <w:r w:rsidR="004C3B5E" w:rsidRPr="00C321D5">
        <w:rPr>
          <w:rFonts w:ascii="Arial" w:hAnsi="Arial" w:cs="Arial"/>
        </w:rPr>
        <w:t>důvodně</w:t>
      </w:r>
      <w:r w:rsidRPr="00C321D5">
        <w:rPr>
          <w:rFonts w:ascii="Arial" w:hAnsi="Arial" w:cs="Arial"/>
        </w:rPr>
        <w:t>te</w:t>
      </w:r>
      <w:r w:rsidR="004C3B5E" w:rsidRPr="00C321D5">
        <w:rPr>
          <w:rFonts w:ascii="Arial" w:hAnsi="Arial" w:cs="Arial"/>
        </w:rPr>
        <w:t xml:space="preserve"> potřebnost realizace </w:t>
      </w:r>
      <w:r w:rsidR="00746C04" w:rsidRPr="00C321D5">
        <w:rPr>
          <w:rFonts w:ascii="Arial" w:hAnsi="Arial" w:cs="Arial"/>
        </w:rPr>
        <w:t>projektu</w:t>
      </w:r>
      <w:r w:rsidR="004C3B5E" w:rsidRPr="00C321D5">
        <w:rPr>
          <w:rFonts w:ascii="Arial" w:hAnsi="Arial" w:cs="Arial"/>
        </w:rPr>
        <w:t>:</w:t>
      </w:r>
    </w:p>
    <w:p w14:paraId="13115ABD" w14:textId="00EBF247" w:rsidR="004160DE" w:rsidRPr="00C321D5" w:rsidRDefault="00A13B54" w:rsidP="0078738F">
      <w:pPr>
        <w:pStyle w:val="Odstavecseseznamem"/>
        <w:numPr>
          <w:ilvl w:val="0"/>
          <w:numId w:val="34"/>
        </w:numPr>
        <w:jc w:val="both"/>
        <w:rPr>
          <w:rFonts w:ascii="Arial" w:hAnsi="Arial" w:cs="Arial"/>
        </w:rPr>
      </w:pPr>
      <w:r w:rsidRPr="00C321D5">
        <w:rPr>
          <w:rFonts w:ascii="Arial" w:hAnsi="Arial" w:cs="Arial"/>
        </w:rPr>
        <w:t>s</w:t>
      </w:r>
      <w:r w:rsidR="00485BF8" w:rsidRPr="00C321D5">
        <w:rPr>
          <w:rFonts w:ascii="Arial" w:hAnsi="Arial" w:cs="Arial"/>
        </w:rPr>
        <w:t xml:space="preserve">tručné zdůvodnění </w:t>
      </w:r>
      <w:r w:rsidR="00C347E2">
        <w:rPr>
          <w:rFonts w:ascii="Arial" w:hAnsi="Arial" w:cs="Arial"/>
        </w:rPr>
        <w:t xml:space="preserve">potřebnosti </w:t>
      </w:r>
      <w:r w:rsidR="004160DE" w:rsidRPr="00C321D5">
        <w:rPr>
          <w:rFonts w:ascii="Arial" w:hAnsi="Arial" w:cs="Arial"/>
        </w:rPr>
        <w:t>projektu</w:t>
      </w:r>
      <w:r w:rsidR="007271C6">
        <w:rPr>
          <w:rFonts w:ascii="Arial" w:hAnsi="Arial" w:cs="Arial"/>
        </w:rPr>
        <w:t>;</w:t>
      </w:r>
    </w:p>
    <w:p w14:paraId="7E5BF48C" w14:textId="175C780D" w:rsidR="00485BF8" w:rsidRPr="00C321D5" w:rsidRDefault="00485BF8" w:rsidP="0078738F">
      <w:pPr>
        <w:pStyle w:val="Odstavecseseznamem"/>
        <w:numPr>
          <w:ilvl w:val="0"/>
          <w:numId w:val="34"/>
        </w:numPr>
        <w:jc w:val="both"/>
        <w:rPr>
          <w:rFonts w:ascii="Arial" w:hAnsi="Arial" w:cs="Arial"/>
        </w:rPr>
      </w:pPr>
      <w:r w:rsidRPr="00C321D5">
        <w:rPr>
          <w:rFonts w:ascii="Arial" w:hAnsi="Arial" w:cs="Arial"/>
        </w:rPr>
        <w:t xml:space="preserve">vazba </w:t>
      </w:r>
      <w:r w:rsidR="004160DE" w:rsidRPr="00C321D5">
        <w:rPr>
          <w:rFonts w:ascii="Arial" w:hAnsi="Arial" w:cs="Arial"/>
        </w:rPr>
        <w:t xml:space="preserve">projektu </w:t>
      </w:r>
      <w:r w:rsidRPr="00C321D5">
        <w:rPr>
          <w:rFonts w:ascii="Arial" w:hAnsi="Arial" w:cs="Arial"/>
        </w:rPr>
        <w:t xml:space="preserve">na specifický cíl </w:t>
      </w:r>
      <w:r w:rsidR="00B374C4">
        <w:rPr>
          <w:rFonts w:ascii="Arial" w:hAnsi="Arial" w:cs="Arial"/>
        </w:rPr>
        <w:t>6</w:t>
      </w:r>
      <w:r w:rsidR="008C1C33">
        <w:rPr>
          <w:rFonts w:ascii="Arial" w:hAnsi="Arial" w:cs="Arial"/>
        </w:rPr>
        <w:t>.1</w:t>
      </w:r>
      <w:r w:rsidR="006B1B5E">
        <w:rPr>
          <w:rFonts w:ascii="Arial" w:hAnsi="Arial" w:cs="Arial"/>
        </w:rPr>
        <w:t xml:space="preserve"> a výzvu</w:t>
      </w:r>
      <w:r w:rsidR="007271C6">
        <w:rPr>
          <w:rFonts w:ascii="Arial" w:hAnsi="Arial" w:cs="Arial"/>
        </w:rPr>
        <w:t>;</w:t>
      </w:r>
    </w:p>
    <w:p w14:paraId="705562D5" w14:textId="76D90D3F" w:rsidR="00485BF8" w:rsidRPr="006817B4" w:rsidRDefault="00A13B54" w:rsidP="0078738F">
      <w:pPr>
        <w:pStyle w:val="Odstavecseseznamem"/>
        <w:numPr>
          <w:ilvl w:val="0"/>
          <w:numId w:val="34"/>
        </w:numPr>
        <w:jc w:val="both"/>
        <w:rPr>
          <w:rFonts w:ascii="Arial" w:hAnsi="Arial" w:cs="Arial"/>
        </w:rPr>
      </w:pPr>
      <w:r w:rsidRPr="00C321D5">
        <w:rPr>
          <w:rFonts w:ascii="Arial" w:hAnsi="Arial" w:cs="Arial"/>
        </w:rPr>
        <w:t>i</w:t>
      </w:r>
      <w:r w:rsidR="00B328CC" w:rsidRPr="00C321D5">
        <w:rPr>
          <w:rFonts w:ascii="Arial" w:hAnsi="Arial" w:cs="Arial"/>
        </w:rPr>
        <w:t xml:space="preserve">dentifikace </w:t>
      </w:r>
      <w:r w:rsidR="00B328CC" w:rsidRPr="006817B4">
        <w:rPr>
          <w:rFonts w:ascii="Arial" w:hAnsi="Arial" w:cs="Arial"/>
        </w:rPr>
        <w:t>dopadů a přínosů projektu s důrazem na popis dopadů na cílové skupiny</w:t>
      </w:r>
      <w:r w:rsidR="007271C6" w:rsidRPr="006817B4">
        <w:rPr>
          <w:rFonts w:ascii="Arial" w:hAnsi="Arial" w:cs="Arial"/>
        </w:rPr>
        <w:t>;</w:t>
      </w:r>
    </w:p>
    <w:p w14:paraId="7EAE73B0" w14:textId="35267C5D" w:rsidR="00B95A2C" w:rsidRPr="0091703A" w:rsidRDefault="00A450F8">
      <w:pPr>
        <w:pStyle w:val="Odstavecseseznamem"/>
        <w:numPr>
          <w:ilvl w:val="0"/>
          <w:numId w:val="34"/>
        </w:numPr>
        <w:jc w:val="both"/>
        <w:rPr>
          <w:rFonts w:eastAsiaTheme="minorEastAsia"/>
        </w:rPr>
      </w:pPr>
      <w:r w:rsidRPr="006817B4">
        <w:rPr>
          <w:rFonts w:ascii="Arial" w:hAnsi="Arial" w:cs="Arial"/>
        </w:rPr>
        <w:t xml:space="preserve">popis souladu projektu s příslušnou </w:t>
      </w:r>
      <w:r w:rsidRPr="00C75029">
        <w:rPr>
          <w:rFonts w:ascii="Arial" w:hAnsi="Arial" w:cs="Arial"/>
        </w:rPr>
        <w:t>strategií</w:t>
      </w:r>
      <w:r w:rsidR="00B95A2C">
        <w:rPr>
          <w:rFonts w:ascii="Arial" w:hAnsi="Arial" w:cs="Arial"/>
        </w:rPr>
        <w:t>:</w:t>
      </w:r>
    </w:p>
    <w:p w14:paraId="7F16D716" w14:textId="21829DA8" w:rsidR="00B95A2C" w:rsidRPr="0091703A" w:rsidRDefault="00B95A2C" w:rsidP="00B95A2C">
      <w:pPr>
        <w:pStyle w:val="Odstavecseseznamem"/>
        <w:numPr>
          <w:ilvl w:val="1"/>
          <w:numId w:val="34"/>
        </w:numPr>
        <w:jc w:val="both"/>
        <w:rPr>
          <w:rFonts w:eastAsiaTheme="minorEastAsia"/>
        </w:rPr>
      </w:pPr>
      <w:r w:rsidRPr="00B95A2C">
        <w:rPr>
          <w:rFonts w:ascii="Arial" w:hAnsi="Arial" w:cs="Arial"/>
        </w:rPr>
        <w:t>Dopravní politikou České republiky pro období 2021-2027 s výhledem do roku 2050</w:t>
      </w:r>
      <w:r>
        <w:rPr>
          <w:rFonts w:ascii="Arial" w:hAnsi="Arial" w:cs="Arial"/>
        </w:rPr>
        <w:t xml:space="preserve">, </w:t>
      </w:r>
      <w:r w:rsidRPr="00681C21">
        <w:rPr>
          <w:rFonts w:ascii="Arial" w:hAnsi="Arial" w:cs="Arial"/>
        </w:rPr>
        <w:t>opatřením 1.</w:t>
      </w:r>
      <w:r w:rsidR="00B374C4" w:rsidRPr="00681C21">
        <w:rPr>
          <w:rFonts w:ascii="Arial" w:hAnsi="Arial" w:cs="Arial"/>
        </w:rPr>
        <w:t>3</w:t>
      </w:r>
      <w:r w:rsidR="001613D0">
        <w:rPr>
          <w:rFonts w:ascii="Arial" w:hAnsi="Arial" w:cs="Arial"/>
        </w:rPr>
        <w:t>.5.1, 2.3.1.3, 2.4.1.3, 2.7.1.3, 2.7.1.5, 3.2.1.1, 3.4.1.1 a 3.5.1.2</w:t>
      </w:r>
      <w:r>
        <w:rPr>
          <w:rFonts w:ascii="Arial" w:hAnsi="Arial" w:cs="Arial"/>
        </w:rPr>
        <w:t>;</w:t>
      </w:r>
    </w:p>
    <w:p w14:paraId="13222E43" w14:textId="77777777" w:rsidR="004E426A" w:rsidRPr="004E426A" w:rsidRDefault="004127CC" w:rsidP="0091703A">
      <w:pPr>
        <w:pStyle w:val="Odstavecseseznamem"/>
        <w:numPr>
          <w:ilvl w:val="1"/>
          <w:numId w:val="34"/>
        </w:numPr>
        <w:jc w:val="both"/>
        <w:rPr>
          <w:rFonts w:eastAsiaTheme="minorEastAsia"/>
        </w:rPr>
      </w:pPr>
      <w:r w:rsidRPr="004127CC">
        <w:rPr>
          <w:rFonts w:ascii="Arial" w:hAnsi="Arial" w:cs="Arial"/>
        </w:rPr>
        <w:t>Plánem udržitelné městské mobility</w:t>
      </w:r>
      <w:r w:rsidR="004E426A">
        <w:rPr>
          <w:rFonts w:ascii="Arial" w:hAnsi="Arial" w:cs="Arial"/>
        </w:rPr>
        <w:t xml:space="preserve"> obcí s více než 40 tisíci obyvateli, které mají z projektu prospěch</w:t>
      </w:r>
      <w:r w:rsidR="0078738F" w:rsidRPr="00C75029">
        <w:rPr>
          <w:rFonts w:ascii="Arial" w:hAnsi="Arial" w:cs="Arial"/>
        </w:rPr>
        <w:t>;</w:t>
      </w:r>
    </w:p>
    <w:p w14:paraId="22A0620D" w14:textId="6B7917AC" w:rsidR="00A450F8" w:rsidRPr="00B11E94" w:rsidRDefault="004E426A" w:rsidP="00F828DC">
      <w:pPr>
        <w:pStyle w:val="Odstavecseseznamem"/>
        <w:numPr>
          <w:ilvl w:val="1"/>
          <w:numId w:val="34"/>
        </w:numPr>
        <w:jc w:val="both"/>
        <w:rPr>
          <w:rFonts w:eastAsiaTheme="minorEastAsia"/>
        </w:rPr>
      </w:pPr>
      <w:r w:rsidRPr="004127CC">
        <w:rPr>
          <w:rFonts w:ascii="Arial" w:hAnsi="Arial" w:cs="Arial"/>
        </w:rPr>
        <w:t>Plánem udržitelné městské mobility</w:t>
      </w:r>
      <w:r>
        <w:rPr>
          <w:rFonts w:ascii="Arial" w:hAnsi="Arial" w:cs="Arial"/>
        </w:rPr>
        <w:t xml:space="preserve">, </w:t>
      </w:r>
      <w:r w:rsidRPr="004E426A">
        <w:rPr>
          <w:rFonts w:ascii="Arial" w:hAnsi="Arial" w:cs="Arial"/>
        </w:rPr>
        <w:t>Plán</w:t>
      </w:r>
      <w:r w:rsidR="00F828DC">
        <w:rPr>
          <w:rFonts w:ascii="Arial" w:hAnsi="Arial" w:cs="Arial"/>
        </w:rPr>
        <w:t>em</w:t>
      </w:r>
      <w:r w:rsidRPr="004E426A">
        <w:rPr>
          <w:rFonts w:ascii="Arial" w:hAnsi="Arial" w:cs="Arial"/>
        </w:rPr>
        <w:t xml:space="preserve"> dopravní obslužnosti města či kraje nebo jin</w:t>
      </w:r>
      <w:r w:rsidR="00F828DC">
        <w:rPr>
          <w:rFonts w:ascii="Arial" w:hAnsi="Arial" w:cs="Arial"/>
        </w:rPr>
        <w:t>ou</w:t>
      </w:r>
      <w:r w:rsidRPr="004E426A">
        <w:rPr>
          <w:rFonts w:ascii="Arial" w:hAnsi="Arial" w:cs="Arial"/>
        </w:rPr>
        <w:t xml:space="preserve"> strategi</w:t>
      </w:r>
      <w:r w:rsidR="00F828DC">
        <w:rPr>
          <w:rFonts w:ascii="Arial" w:hAnsi="Arial" w:cs="Arial"/>
        </w:rPr>
        <w:t>í</w:t>
      </w:r>
      <w:r w:rsidRPr="004E426A">
        <w:rPr>
          <w:rFonts w:ascii="Arial" w:hAnsi="Arial" w:cs="Arial"/>
        </w:rPr>
        <w:t xml:space="preserve"> příslušného dopravního módu schvalovan</w:t>
      </w:r>
      <w:r w:rsidR="00F828DC">
        <w:rPr>
          <w:rFonts w:ascii="Arial" w:hAnsi="Arial" w:cs="Arial"/>
        </w:rPr>
        <w:t>ou</w:t>
      </w:r>
      <w:r w:rsidRPr="004E426A">
        <w:rPr>
          <w:rFonts w:ascii="Arial" w:hAnsi="Arial" w:cs="Arial"/>
        </w:rPr>
        <w:t xml:space="preserve"> samosprávou</w:t>
      </w:r>
      <w:r w:rsidR="00F828DC">
        <w:rPr>
          <w:rFonts w:ascii="Arial" w:hAnsi="Arial" w:cs="Arial"/>
        </w:rPr>
        <w:t xml:space="preserve"> relevantní pro </w:t>
      </w:r>
      <w:r>
        <w:rPr>
          <w:rFonts w:ascii="Arial" w:hAnsi="Arial" w:cs="Arial"/>
        </w:rPr>
        <w:t>obc</w:t>
      </w:r>
      <w:r w:rsidR="00F828DC">
        <w:rPr>
          <w:rFonts w:ascii="Arial" w:hAnsi="Arial" w:cs="Arial"/>
        </w:rPr>
        <w:t>e</w:t>
      </w:r>
      <w:r>
        <w:rPr>
          <w:rFonts w:ascii="Arial" w:hAnsi="Arial" w:cs="Arial"/>
        </w:rPr>
        <w:t xml:space="preserve"> s</w:t>
      </w:r>
      <w:r w:rsidR="00F828DC">
        <w:rPr>
          <w:rFonts w:ascii="Arial" w:hAnsi="Arial" w:cs="Arial"/>
        </w:rPr>
        <w:t>e</w:t>
      </w:r>
      <w:r>
        <w:rPr>
          <w:rFonts w:ascii="Arial" w:hAnsi="Arial" w:cs="Arial"/>
        </w:rPr>
        <w:t xml:space="preserve"> 40 tisíci </w:t>
      </w:r>
      <w:r w:rsidR="00F828DC">
        <w:rPr>
          <w:rFonts w:ascii="Arial" w:hAnsi="Arial" w:cs="Arial"/>
        </w:rPr>
        <w:t xml:space="preserve">a méně </w:t>
      </w:r>
      <w:r>
        <w:rPr>
          <w:rFonts w:ascii="Arial" w:hAnsi="Arial" w:cs="Arial"/>
        </w:rPr>
        <w:t>obyvateli, které mají z projektu prospěch</w:t>
      </w:r>
      <w:r w:rsidR="00F828DC">
        <w:rPr>
          <w:rFonts w:ascii="Arial" w:hAnsi="Arial" w:cs="Arial"/>
        </w:rPr>
        <w:t>.</w:t>
      </w:r>
    </w:p>
    <w:p w14:paraId="1F8E1314" w14:textId="77777777" w:rsidR="00F1600A" w:rsidRPr="00B11E94" w:rsidRDefault="00F1600A" w:rsidP="00B11E94">
      <w:pPr>
        <w:jc w:val="both"/>
        <w:rPr>
          <w:rFonts w:eastAsiaTheme="minorEastAsia"/>
        </w:rPr>
      </w:pPr>
    </w:p>
    <w:p w14:paraId="2D58E72F" w14:textId="77777777" w:rsidR="0049586C" w:rsidRPr="0091703A" w:rsidRDefault="001E49BC" w:rsidP="001E49BC">
      <w:pPr>
        <w:pStyle w:val="Odstavecseseznamem"/>
        <w:numPr>
          <w:ilvl w:val="0"/>
          <w:numId w:val="34"/>
        </w:numPr>
        <w:jc w:val="both"/>
        <w:rPr>
          <w:rFonts w:ascii="Arial" w:hAnsi="Arial" w:cs="Arial"/>
        </w:rPr>
      </w:pPr>
      <w:r w:rsidRPr="0091703A">
        <w:rPr>
          <w:rFonts w:ascii="Arial" w:hAnsi="Arial" w:cs="Arial"/>
          <w:color w:val="242424"/>
          <w:shd w:val="clear" w:color="auto" w:fill="FFFFFF"/>
        </w:rPr>
        <w:lastRenderedPageBreak/>
        <w:t>popište naplnění specifických požadavků na podporovanou</w:t>
      </w:r>
      <w:r w:rsidRPr="006E080E">
        <w:rPr>
          <w:rFonts w:ascii="Arial" w:hAnsi="Arial" w:cs="Arial"/>
          <w:color w:val="242424"/>
          <w:shd w:val="clear" w:color="auto" w:fill="FFFFFF"/>
        </w:rPr>
        <w:t xml:space="preserve"> aktivitu</w:t>
      </w:r>
      <w:r w:rsidR="0049586C" w:rsidRPr="006E080E">
        <w:rPr>
          <w:rFonts w:ascii="Arial" w:hAnsi="Arial" w:cs="Arial"/>
          <w:color w:val="242424"/>
          <w:shd w:val="clear" w:color="auto" w:fill="FFFFFF"/>
        </w:rPr>
        <w:t>:</w:t>
      </w:r>
    </w:p>
    <w:p w14:paraId="0DB619B0" w14:textId="575B07AD" w:rsidR="00C81559" w:rsidRDefault="00C81559" w:rsidP="003C35FA">
      <w:pPr>
        <w:pStyle w:val="Odstavecseseznamem"/>
        <w:numPr>
          <w:ilvl w:val="1"/>
          <w:numId w:val="34"/>
        </w:numPr>
        <w:jc w:val="both"/>
        <w:rPr>
          <w:rFonts w:ascii="Arial" w:hAnsi="Arial" w:cs="Arial"/>
        </w:rPr>
      </w:pPr>
      <w:r>
        <w:rPr>
          <w:rFonts w:ascii="Arial" w:hAnsi="Arial" w:cs="Arial"/>
        </w:rPr>
        <w:t>popis vazeb projektu</w:t>
      </w:r>
      <w:r w:rsidR="00582B84">
        <w:rPr>
          <w:rFonts w:ascii="Arial" w:hAnsi="Arial" w:cs="Arial"/>
        </w:rPr>
        <w:t>,</w:t>
      </w:r>
      <w:r>
        <w:rPr>
          <w:rFonts w:ascii="Arial" w:hAnsi="Arial" w:cs="Arial"/>
        </w:rPr>
        <w:t xml:space="preserve"> </w:t>
      </w:r>
      <w:r w:rsidR="00582B84">
        <w:rPr>
          <w:rFonts w:ascii="Arial" w:hAnsi="Arial" w:cs="Arial"/>
        </w:rPr>
        <w:t>prostřednictvím</w:t>
      </w:r>
      <w:r w:rsidR="00582B84" w:rsidRPr="00582B84">
        <w:rPr>
          <w:rFonts w:ascii="Arial" w:hAnsi="Arial" w:cs="Arial"/>
        </w:rPr>
        <w:t xml:space="preserve"> uvedení</w:t>
      </w:r>
      <w:r w:rsidR="00582B84">
        <w:rPr>
          <w:rFonts w:ascii="Arial" w:hAnsi="Arial" w:cs="Arial"/>
        </w:rPr>
        <w:t xml:space="preserve"> a specifikac</w:t>
      </w:r>
      <w:r w:rsidR="00642825">
        <w:rPr>
          <w:rFonts w:ascii="Arial" w:hAnsi="Arial" w:cs="Arial"/>
        </w:rPr>
        <w:t>e</w:t>
      </w:r>
      <w:r w:rsidR="00582B84" w:rsidRPr="00582B84">
        <w:rPr>
          <w:rFonts w:ascii="Arial" w:hAnsi="Arial" w:cs="Arial"/>
        </w:rPr>
        <w:t xml:space="preserve"> linek veřejné dopravy, </w:t>
      </w:r>
      <w:r w:rsidR="00316A2C">
        <w:rPr>
          <w:rFonts w:ascii="Arial" w:hAnsi="Arial" w:cs="Arial"/>
        </w:rPr>
        <w:t xml:space="preserve">do </w:t>
      </w:r>
      <w:r w:rsidR="00F03622">
        <w:rPr>
          <w:rFonts w:ascii="Arial" w:hAnsi="Arial" w:cs="Arial"/>
        </w:rPr>
        <w:t xml:space="preserve">jejichž provozu </w:t>
      </w:r>
      <w:r w:rsidR="00316A2C">
        <w:rPr>
          <w:rFonts w:ascii="Arial" w:hAnsi="Arial" w:cs="Arial"/>
        </w:rPr>
        <w:t>bude inteligentní dopravní systém zapojen</w:t>
      </w:r>
      <w:r w:rsidR="00697612">
        <w:rPr>
          <w:rFonts w:ascii="Arial" w:hAnsi="Arial" w:cs="Arial"/>
        </w:rPr>
        <w:t>, na</w:t>
      </w:r>
      <w:r>
        <w:rPr>
          <w:rFonts w:ascii="Arial" w:hAnsi="Arial" w:cs="Arial"/>
        </w:rPr>
        <w:t>:</w:t>
      </w:r>
    </w:p>
    <w:p w14:paraId="786C48DE" w14:textId="1ACAA9D6" w:rsidR="002E548C" w:rsidRPr="00B11E94" w:rsidRDefault="002E548C" w:rsidP="00C81559">
      <w:pPr>
        <w:pStyle w:val="Odstavecseseznamem"/>
        <w:numPr>
          <w:ilvl w:val="2"/>
          <w:numId w:val="34"/>
        </w:numPr>
        <w:jc w:val="both"/>
        <w:rPr>
          <w:rFonts w:ascii="Arial" w:hAnsi="Arial" w:cs="Arial"/>
        </w:rPr>
      </w:pPr>
      <w:r w:rsidRPr="00B11E94">
        <w:rPr>
          <w:rFonts w:ascii="Arial" w:hAnsi="Arial" w:cs="Arial"/>
        </w:rPr>
        <w:t>veřejné služby v přepravě cestujících (dle zákona č. 194/2010 Sb.)</w:t>
      </w:r>
      <w:r w:rsidR="00C7044A" w:rsidRPr="00B11E94">
        <w:rPr>
          <w:rFonts w:ascii="Arial" w:hAnsi="Arial" w:cs="Arial"/>
        </w:rPr>
        <w:t>, včetně konkrétního popisu převažujícího prospěchu z realizace projektu</w:t>
      </w:r>
      <w:r w:rsidRPr="00B11E94">
        <w:rPr>
          <w:rFonts w:ascii="Arial" w:hAnsi="Arial" w:cs="Arial"/>
        </w:rPr>
        <w:t>;</w:t>
      </w:r>
    </w:p>
    <w:p w14:paraId="46EA4C51" w14:textId="11A4C027" w:rsidR="00C81559" w:rsidRPr="005A415F" w:rsidRDefault="00582B84" w:rsidP="00C81559">
      <w:pPr>
        <w:pStyle w:val="Odstavecseseznamem"/>
        <w:numPr>
          <w:ilvl w:val="2"/>
          <w:numId w:val="34"/>
        </w:numPr>
        <w:jc w:val="both"/>
        <w:rPr>
          <w:rFonts w:ascii="Arial" w:hAnsi="Arial" w:cs="Arial"/>
        </w:rPr>
      </w:pPr>
      <w:r w:rsidRPr="005A415F">
        <w:rPr>
          <w:rFonts w:ascii="Arial" w:hAnsi="Arial" w:cs="Arial"/>
        </w:rPr>
        <w:t>městskou oblast</w:t>
      </w:r>
      <w:r w:rsidR="007D025B" w:rsidRPr="005A415F">
        <w:rPr>
          <w:rStyle w:val="Znakapoznpodarou"/>
          <w:rFonts w:ascii="Arial" w:hAnsi="Arial" w:cs="Arial"/>
        </w:rPr>
        <w:footnoteReference w:id="2"/>
      </w:r>
      <w:r w:rsidRPr="005A415F">
        <w:rPr>
          <w:rFonts w:ascii="Arial" w:hAnsi="Arial" w:cs="Arial"/>
        </w:rPr>
        <w:t>;</w:t>
      </w:r>
    </w:p>
    <w:p w14:paraId="56847820" w14:textId="7057E9B3" w:rsidR="00524D6E" w:rsidRPr="00B11E94" w:rsidRDefault="00737BBD" w:rsidP="00524D6E">
      <w:pPr>
        <w:pStyle w:val="Odstavecseseznamem"/>
        <w:numPr>
          <w:ilvl w:val="1"/>
          <w:numId w:val="34"/>
        </w:numPr>
        <w:jc w:val="both"/>
        <w:rPr>
          <w:rFonts w:ascii="Arial" w:hAnsi="Arial" w:cs="Arial"/>
        </w:rPr>
      </w:pPr>
      <w:bookmarkStart w:id="13" w:name="_Hlk118360230"/>
      <w:r w:rsidRPr="00B11E94">
        <w:rPr>
          <w:rFonts w:ascii="Arial" w:hAnsi="Arial" w:cs="Arial"/>
        </w:rPr>
        <w:t>popis řešení inteligentního dopravního systému</w:t>
      </w:r>
      <w:r w:rsidRPr="005A415F">
        <w:rPr>
          <w:rFonts w:ascii="Arial" w:hAnsi="Arial" w:cs="Arial"/>
        </w:rPr>
        <w:t>,</w:t>
      </w:r>
      <w:r w:rsidRPr="005A415F">
        <w:t xml:space="preserve"> </w:t>
      </w:r>
      <w:r w:rsidRPr="002D1816">
        <w:rPr>
          <w:rFonts w:ascii="Arial" w:hAnsi="Arial" w:cs="Arial"/>
        </w:rPr>
        <w:t>které zajistí vzájemnou interoperabilitu systémů ITS v</w:t>
      </w:r>
      <w:r w:rsidRPr="005A415F">
        <w:rPr>
          <w:rFonts w:ascii="Arial" w:hAnsi="Arial" w:cs="Arial"/>
        </w:rPr>
        <w:t> národním, přeshraničním nebo celoevropském měřítku</w:t>
      </w:r>
      <w:bookmarkEnd w:id="13"/>
      <w:r w:rsidR="00524D6E" w:rsidRPr="00B11E94">
        <w:rPr>
          <w:rFonts w:ascii="Arial" w:hAnsi="Arial" w:cs="Arial"/>
        </w:rPr>
        <w:t>:</w:t>
      </w:r>
    </w:p>
    <w:p w14:paraId="258AF0B1" w14:textId="4A5EF1CC" w:rsidR="00737BBD" w:rsidRDefault="00737BBD" w:rsidP="00524D6E">
      <w:pPr>
        <w:pStyle w:val="Odstavecseseznamem"/>
        <w:numPr>
          <w:ilvl w:val="2"/>
          <w:numId w:val="34"/>
        </w:numPr>
        <w:jc w:val="both"/>
        <w:rPr>
          <w:rFonts w:ascii="Arial" w:hAnsi="Arial" w:cs="Arial"/>
        </w:rPr>
      </w:pPr>
      <w:r>
        <w:rPr>
          <w:rFonts w:ascii="Arial" w:hAnsi="Arial" w:cs="Arial"/>
        </w:rPr>
        <w:t xml:space="preserve">v případě ITS spadajícího mezi </w:t>
      </w:r>
      <w:r w:rsidRPr="00737BBD">
        <w:rPr>
          <w:rFonts w:ascii="Arial" w:hAnsi="Arial" w:cs="Arial"/>
        </w:rPr>
        <w:t>tzv. evropské prioritní služby</w:t>
      </w:r>
      <w:r w:rsidR="005A415F">
        <w:rPr>
          <w:rFonts w:ascii="Arial" w:hAnsi="Arial" w:cs="Arial"/>
        </w:rPr>
        <w:t xml:space="preserve"> ITS</w:t>
      </w:r>
      <w:r>
        <w:rPr>
          <w:rFonts w:ascii="Arial" w:hAnsi="Arial" w:cs="Arial"/>
        </w:rPr>
        <w:t xml:space="preserve"> popis souladu jeho specifikací se:</w:t>
      </w:r>
    </w:p>
    <w:p w14:paraId="2A328609" w14:textId="51A99D7D" w:rsidR="00524D6E" w:rsidRDefault="00524D6E" w:rsidP="00B11E94">
      <w:pPr>
        <w:pStyle w:val="Odstavecseseznamem"/>
        <w:numPr>
          <w:ilvl w:val="3"/>
          <w:numId w:val="34"/>
        </w:numPr>
        <w:jc w:val="both"/>
        <w:rPr>
          <w:rFonts w:ascii="Arial" w:hAnsi="Arial" w:cs="Arial"/>
        </w:rPr>
      </w:pPr>
      <w:r w:rsidRPr="00516EAB">
        <w:rPr>
          <w:rFonts w:ascii="Arial" w:hAnsi="Arial" w:cs="Arial"/>
        </w:rPr>
        <w:t>Směrnic</w:t>
      </w:r>
      <w:r>
        <w:rPr>
          <w:rFonts w:ascii="Arial" w:hAnsi="Arial" w:cs="Arial"/>
        </w:rPr>
        <w:t>í</w:t>
      </w:r>
      <w:r w:rsidRPr="00516EAB">
        <w:rPr>
          <w:rFonts w:ascii="Arial" w:hAnsi="Arial" w:cs="Arial"/>
        </w:rPr>
        <w:t xml:space="preserve"> Evropského parlamentu a Rady 2010/40/EU ze dne 7.</w:t>
      </w:r>
      <w:r w:rsidR="00CE0FC0">
        <w:rPr>
          <w:rFonts w:ascii="Arial" w:hAnsi="Arial" w:cs="Arial"/>
        </w:rPr>
        <w:t> </w:t>
      </w:r>
      <w:r w:rsidRPr="00516EAB">
        <w:rPr>
          <w:rFonts w:ascii="Arial" w:hAnsi="Arial" w:cs="Arial"/>
        </w:rPr>
        <w:t>července 2010 o rámci pro zavedení inteligentních dopravních systémů v oblasti silniční dopravy a pro rozhraní s</w:t>
      </w:r>
      <w:r w:rsidR="00CE0FC0">
        <w:rPr>
          <w:rFonts w:ascii="Arial" w:hAnsi="Arial" w:cs="Arial"/>
        </w:rPr>
        <w:t> </w:t>
      </w:r>
      <w:r w:rsidRPr="00516EAB">
        <w:rPr>
          <w:rFonts w:ascii="Arial" w:hAnsi="Arial" w:cs="Arial"/>
        </w:rPr>
        <w:t>jinými druhy dopravy</w:t>
      </w:r>
      <w:r w:rsidR="009B3404">
        <w:rPr>
          <w:rFonts w:ascii="Arial" w:hAnsi="Arial" w:cs="Arial"/>
        </w:rPr>
        <w:t>;</w:t>
      </w:r>
    </w:p>
    <w:p w14:paraId="600F26FF" w14:textId="22C80C23" w:rsidR="00524D6E" w:rsidRPr="00524D6E" w:rsidRDefault="00524D6E" w:rsidP="00B11E94">
      <w:pPr>
        <w:pStyle w:val="Odstavecseseznamem"/>
        <w:numPr>
          <w:ilvl w:val="3"/>
          <w:numId w:val="34"/>
        </w:numPr>
        <w:jc w:val="both"/>
        <w:rPr>
          <w:rFonts w:ascii="Arial" w:hAnsi="Arial" w:cs="Arial"/>
        </w:rPr>
      </w:pPr>
      <w:r w:rsidRPr="00524D6E">
        <w:rPr>
          <w:rFonts w:ascii="Arial" w:hAnsi="Arial" w:cs="Arial"/>
        </w:rPr>
        <w:t>Nařízení</w:t>
      </w:r>
      <w:r>
        <w:rPr>
          <w:rFonts w:ascii="Arial" w:hAnsi="Arial" w:cs="Arial"/>
        </w:rPr>
        <w:t>m</w:t>
      </w:r>
      <w:r w:rsidRPr="00524D6E">
        <w:rPr>
          <w:rFonts w:ascii="Arial" w:hAnsi="Arial" w:cs="Arial"/>
        </w:rPr>
        <w:t xml:space="preserve"> Evropské komise v přenesené pravomoci č.</w:t>
      </w:r>
      <w:r w:rsidR="00CE0FC0">
        <w:rPr>
          <w:rFonts w:ascii="Arial" w:hAnsi="Arial" w:cs="Arial"/>
        </w:rPr>
        <w:t> </w:t>
      </w:r>
      <w:r w:rsidRPr="00524D6E">
        <w:rPr>
          <w:rFonts w:ascii="Arial" w:hAnsi="Arial" w:cs="Arial"/>
        </w:rPr>
        <w:t>886/2013 ohledně poskytování informací souvisejících s</w:t>
      </w:r>
      <w:r w:rsidR="00CE0FC0">
        <w:rPr>
          <w:rFonts w:ascii="Arial" w:hAnsi="Arial" w:cs="Arial"/>
        </w:rPr>
        <w:t> </w:t>
      </w:r>
      <w:r w:rsidRPr="00524D6E">
        <w:rPr>
          <w:rFonts w:ascii="Arial" w:hAnsi="Arial" w:cs="Arial"/>
        </w:rPr>
        <w:t>bezpečností silničního provozu</w:t>
      </w:r>
      <w:r w:rsidR="009B3404">
        <w:rPr>
          <w:rFonts w:ascii="Arial" w:hAnsi="Arial" w:cs="Arial"/>
        </w:rPr>
        <w:t>;</w:t>
      </w:r>
    </w:p>
    <w:p w14:paraId="4057DC87" w14:textId="019EBE6C" w:rsidR="00524D6E" w:rsidRPr="00524D6E" w:rsidRDefault="00524D6E" w:rsidP="00B11E94">
      <w:pPr>
        <w:pStyle w:val="Odstavecseseznamem"/>
        <w:numPr>
          <w:ilvl w:val="3"/>
          <w:numId w:val="34"/>
        </w:numPr>
        <w:jc w:val="both"/>
        <w:rPr>
          <w:rFonts w:ascii="Arial" w:hAnsi="Arial" w:cs="Arial"/>
        </w:rPr>
      </w:pPr>
      <w:r w:rsidRPr="00524D6E">
        <w:rPr>
          <w:rFonts w:ascii="Arial" w:hAnsi="Arial" w:cs="Arial"/>
        </w:rPr>
        <w:t>Nařízení Evropské komise v přenesené pravomoci č. 2015/962 ohledně poskytování informací o dopravním provozu v reálném čase</w:t>
      </w:r>
      <w:r w:rsidR="00737BBD">
        <w:rPr>
          <w:rFonts w:ascii="Arial" w:hAnsi="Arial" w:cs="Arial"/>
        </w:rPr>
        <w:t xml:space="preserve"> </w:t>
      </w:r>
      <w:r w:rsidR="00737BBD" w:rsidRPr="00737BBD">
        <w:rPr>
          <w:rFonts w:ascii="Arial" w:hAnsi="Arial" w:cs="Arial"/>
        </w:rPr>
        <w:t xml:space="preserve">(pozn.: </w:t>
      </w:r>
      <w:r w:rsidR="00737BBD">
        <w:rPr>
          <w:rFonts w:ascii="Arial" w:hAnsi="Arial" w:cs="Arial"/>
        </w:rPr>
        <w:t>toto nařízení</w:t>
      </w:r>
      <w:r w:rsidR="00737BBD" w:rsidRPr="00737BBD">
        <w:rPr>
          <w:rFonts w:ascii="Arial" w:hAnsi="Arial" w:cs="Arial"/>
        </w:rPr>
        <w:t xml:space="preserve"> se zrušuje s účinkem ode dne 1.</w:t>
      </w:r>
      <w:r w:rsidR="00737BBD">
        <w:rPr>
          <w:rFonts w:ascii="Arial" w:hAnsi="Arial" w:cs="Arial"/>
        </w:rPr>
        <w:t>1.</w:t>
      </w:r>
      <w:r w:rsidR="00CE0FC0">
        <w:rPr>
          <w:rFonts w:ascii="Arial" w:hAnsi="Arial" w:cs="Arial"/>
        </w:rPr>
        <w:t> </w:t>
      </w:r>
      <w:r w:rsidR="00737BBD" w:rsidRPr="00737BBD">
        <w:rPr>
          <w:rFonts w:ascii="Arial" w:hAnsi="Arial" w:cs="Arial"/>
        </w:rPr>
        <w:t>2025</w:t>
      </w:r>
      <w:r w:rsidR="00737BBD">
        <w:rPr>
          <w:rFonts w:ascii="Arial" w:hAnsi="Arial" w:cs="Arial"/>
        </w:rPr>
        <w:t>,</w:t>
      </w:r>
      <w:r w:rsidR="00737BBD" w:rsidRPr="00737BBD">
        <w:rPr>
          <w:rFonts w:ascii="Arial" w:hAnsi="Arial" w:cs="Arial"/>
        </w:rPr>
        <w:t xml:space="preserve"> od 1.1.2025 je v platnosti </w:t>
      </w:r>
      <w:r w:rsidR="005B01CE">
        <w:rPr>
          <w:rFonts w:ascii="Arial" w:hAnsi="Arial" w:cs="Arial"/>
        </w:rPr>
        <w:t>n</w:t>
      </w:r>
      <w:r w:rsidR="00737BBD" w:rsidRPr="00737BBD">
        <w:rPr>
          <w:rFonts w:ascii="Arial" w:hAnsi="Arial" w:cs="Arial"/>
        </w:rPr>
        <w:t>ařízení Evropské komise v</w:t>
      </w:r>
      <w:r w:rsidR="00417F1F">
        <w:rPr>
          <w:rFonts w:ascii="Arial" w:hAnsi="Arial" w:cs="Arial"/>
        </w:rPr>
        <w:t> </w:t>
      </w:r>
      <w:r w:rsidR="00737BBD" w:rsidRPr="00737BBD">
        <w:rPr>
          <w:rFonts w:ascii="Arial" w:hAnsi="Arial" w:cs="Arial"/>
        </w:rPr>
        <w:t>přenesené pravomoci (EU) 2022/670 ze dne 2. února 2022, kterým se doplňuje směrnice Evropského parlamentu a Rady 2010/40/EU, pokud jde o poskytování informačních služeb o dopravním provozu v reálném čase v celé EU</w:t>
      </w:r>
      <w:r w:rsidR="00737BBD">
        <w:rPr>
          <w:rFonts w:ascii="Arial" w:hAnsi="Arial" w:cs="Arial"/>
        </w:rPr>
        <w:t>)</w:t>
      </w:r>
      <w:r w:rsidR="009B3404">
        <w:rPr>
          <w:rFonts w:ascii="Arial" w:hAnsi="Arial" w:cs="Arial"/>
        </w:rPr>
        <w:t>;</w:t>
      </w:r>
    </w:p>
    <w:p w14:paraId="05B4035C" w14:textId="128E183A" w:rsidR="00524D6E" w:rsidRPr="00524D6E" w:rsidRDefault="00524D6E" w:rsidP="00B11E94">
      <w:pPr>
        <w:pStyle w:val="Odstavecseseznamem"/>
        <w:numPr>
          <w:ilvl w:val="3"/>
          <w:numId w:val="34"/>
        </w:numPr>
        <w:jc w:val="both"/>
        <w:rPr>
          <w:rFonts w:ascii="Arial" w:hAnsi="Arial" w:cs="Arial"/>
        </w:rPr>
      </w:pPr>
      <w:r w:rsidRPr="00524D6E">
        <w:rPr>
          <w:rFonts w:ascii="Arial" w:hAnsi="Arial" w:cs="Arial"/>
        </w:rPr>
        <w:t>Nařízení Evropské komise v přenesené pravomoci č. 2017/1926 ohledně poskytování informačních služeb o cestování v rámci EU při použití více druhů dopravy</w:t>
      </w:r>
      <w:r w:rsidR="001454CE">
        <w:rPr>
          <w:rFonts w:ascii="Arial" w:hAnsi="Arial" w:cs="Arial"/>
        </w:rPr>
        <w:t xml:space="preserve"> </w:t>
      </w:r>
      <w:r w:rsidR="001454CE" w:rsidRPr="001454CE">
        <w:rPr>
          <w:rFonts w:ascii="Arial" w:hAnsi="Arial" w:cs="Arial"/>
        </w:rPr>
        <w:t>(pozn.: v okamžiku vyhlášení výzvy se toto nařízení na úrovni EU novelizuje)</w:t>
      </w:r>
      <w:r w:rsidR="009B3404">
        <w:rPr>
          <w:rFonts w:ascii="Arial" w:hAnsi="Arial" w:cs="Arial"/>
        </w:rPr>
        <w:t>;</w:t>
      </w:r>
    </w:p>
    <w:p w14:paraId="3236FD3F" w14:textId="5A9D7F49" w:rsidR="00524D6E" w:rsidRDefault="005D7354" w:rsidP="00524D6E">
      <w:pPr>
        <w:pStyle w:val="Odstavecseseznamem"/>
        <w:numPr>
          <w:ilvl w:val="2"/>
          <w:numId w:val="34"/>
        </w:numPr>
        <w:jc w:val="both"/>
        <w:rPr>
          <w:rFonts w:ascii="Arial" w:hAnsi="Arial" w:cs="Arial"/>
        </w:rPr>
      </w:pPr>
      <w:r>
        <w:rPr>
          <w:rFonts w:ascii="Arial" w:hAnsi="Arial" w:cs="Arial"/>
        </w:rPr>
        <w:t xml:space="preserve">v případě C-ITS popis souladu jeho specifikací se </w:t>
      </w:r>
      <w:r w:rsidR="009B3404">
        <w:rPr>
          <w:rFonts w:ascii="Arial" w:hAnsi="Arial" w:cs="Arial"/>
        </w:rPr>
        <w:t>s</w:t>
      </w:r>
      <w:r w:rsidR="00524D6E" w:rsidRPr="00524D6E">
        <w:rPr>
          <w:rFonts w:ascii="Arial" w:hAnsi="Arial" w:cs="Arial"/>
        </w:rPr>
        <w:t>pecifikace</w:t>
      </w:r>
      <w:r w:rsidR="009B3404">
        <w:rPr>
          <w:rFonts w:ascii="Arial" w:hAnsi="Arial" w:cs="Arial"/>
        </w:rPr>
        <w:t>mi</w:t>
      </w:r>
      <w:r w:rsidR="00524D6E" w:rsidRPr="00524D6E">
        <w:rPr>
          <w:rFonts w:ascii="Arial" w:hAnsi="Arial" w:cs="Arial"/>
        </w:rPr>
        <w:t xml:space="preserve"> pro budování kooperativních systémů ITS zpracovan</w:t>
      </w:r>
      <w:r w:rsidR="009B3404">
        <w:rPr>
          <w:rFonts w:ascii="Arial" w:hAnsi="Arial" w:cs="Arial"/>
        </w:rPr>
        <w:t>ými</w:t>
      </w:r>
      <w:r w:rsidR="00524D6E" w:rsidRPr="00524D6E">
        <w:rPr>
          <w:rFonts w:ascii="Arial" w:hAnsi="Arial" w:cs="Arial"/>
        </w:rPr>
        <w:t xml:space="preserve"> v projektu C-Roads Czech Republic</w:t>
      </w:r>
      <w:r w:rsidR="00524D6E">
        <w:rPr>
          <w:rFonts w:ascii="Arial" w:hAnsi="Arial" w:cs="Arial"/>
        </w:rPr>
        <w:t>;</w:t>
      </w:r>
    </w:p>
    <w:p w14:paraId="1D7ACEB1" w14:textId="4CCA0446" w:rsidR="00737BBD" w:rsidRDefault="005D7354" w:rsidP="00524D6E">
      <w:pPr>
        <w:pStyle w:val="Odstavecseseznamem"/>
        <w:numPr>
          <w:ilvl w:val="2"/>
          <w:numId w:val="34"/>
        </w:numPr>
        <w:jc w:val="both"/>
        <w:rPr>
          <w:rFonts w:ascii="Arial" w:hAnsi="Arial" w:cs="Arial"/>
        </w:rPr>
      </w:pPr>
      <w:r w:rsidRPr="0090163F">
        <w:rPr>
          <w:rFonts w:ascii="Arial" w:hAnsi="Arial" w:cs="Arial"/>
        </w:rPr>
        <w:t xml:space="preserve">v případě ostatního ITS popis jeho řešení, které zajistí vzájemnou interoperabilitu systémů ITS </w:t>
      </w:r>
      <w:r w:rsidRPr="00B44C6D">
        <w:rPr>
          <w:rFonts w:ascii="Arial" w:hAnsi="Arial" w:cs="Arial"/>
        </w:rPr>
        <w:t>na</w:t>
      </w:r>
      <w:r w:rsidRPr="001454CE">
        <w:rPr>
          <w:rFonts w:ascii="Arial" w:hAnsi="Arial" w:cs="Arial"/>
        </w:rPr>
        <w:t> </w:t>
      </w:r>
      <w:r w:rsidR="00D07216">
        <w:rPr>
          <w:rFonts w:ascii="Arial" w:hAnsi="Arial" w:cs="Arial"/>
        </w:rPr>
        <w:t>místní</w:t>
      </w:r>
      <w:r w:rsidRPr="00B44C6D">
        <w:rPr>
          <w:rFonts w:ascii="Arial" w:hAnsi="Arial" w:cs="Arial"/>
        </w:rPr>
        <w:t>, regionální</w:t>
      </w:r>
      <w:r w:rsidR="00D07216">
        <w:rPr>
          <w:rFonts w:ascii="Arial" w:hAnsi="Arial" w:cs="Arial"/>
        </w:rPr>
        <w:t xml:space="preserve"> nebo národní (příp.</w:t>
      </w:r>
      <w:r w:rsidRPr="00B44C6D">
        <w:rPr>
          <w:rFonts w:ascii="Arial" w:hAnsi="Arial" w:cs="Arial"/>
        </w:rPr>
        <w:t xml:space="preserve"> přeshraniční</w:t>
      </w:r>
      <w:r w:rsidRPr="0090163F">
        <w:rPr>
          <w:rFonts w:ascii="Arial" w:hAnsi="Arial" w:cs="Arial"/>
        </w:rPr>
        <w:t>) úrovni</w:t>
      </w:r>
      <w:r w:rsidR="00553A1D">
        <w:rPr>
          <w:rFonts w:ascii="Arial" w:hAnsi="Arial" w:cs="Arial"/>
        </w:rPr>
        <w:t>:</w:t>
      </w:r>
    </w:p>
    <w:p w14:paraId="7D12C233" w14:textId="3E6420D2" w:rsidR="00553A1D" w:rsidRDefault="00553A1D" w:rsidP="00553A1D">
      <w:pPr>
        <w:pStyle w:val="Odstavecseseznamem"/>
        <w:numPr>
          <w:ilvl w:val="3"/>
          <w:numId w:val="34"/>
        </w:numPr>
        <w:jc w:val="both"/>
        <w:rPr>
          <w:rFonts w:ascii="Arial" w:hAnsi="Arial" w:cs="Arial"/>
        </w:rPr>
      </w:pPr>
      <w:r w:rsidRPr="00553A1D">
        <w:rPr>
          <w:rFonts w:ascii="Arial" w:hAnsi="Arial" w:cs="Arial"/>
        </w:rPr>
        <w:t>rozhraní a informační vazb</w:t>
      </w:r>
      <w:r>
        <w:rPr>
          <w:rFonts w:ascii="Arial" w:hAnsi="Arial" w:cs="Arial"/>
        </w:rPr>
        <w:t>y</w:t>
      </w:r>
      <w:r w:rsidRPr="00553A1D">
        <w:rPr>
          <w:rFonts w:ascii="Arial" w:hAnsi="Arial" w:cs="Arial"/>
        </w:rPr>
        <w:t xml:space="preserve"> na relevantní provozované systémy a aplikace dílčích řešení na místní, regionální nebo národní (příp. přeshraniční) úrovni</w:t>
      </w:r>
      <w:r>
        <w:rPr>
          <w:rFonts w:ascii="Arial" w:hAnsi="Arial" w:cs="Arial"/>
        </w:rPr>
        <w:t>;</w:t>
      </w:r>
    </w:p>
    <w:p w14:paraId="25C0D453" w14:textId="470B3F6E" w:rsidR="00553A1D" w:rsidRDefault="00553A1D" w:rsidP="00553A1D">
      <w:pPr>
        <w:pStyle w:val="Odstavecseseznamem"/>
        <w:numPr>
          <w:ilvl w:val="3"/>
          <w:numId w:val="34"/>
        </w:numPr>
        <w:jc w:val="both"/>
        <w:rPr>
          <w:rFonts w:ascii="Arial" w:hAnsi="Arial" w:cs="Arial"/>
        </w:rPr>
      </w:pPr>
      <w:r w:rsidRPr="00553A1D">
        <w:rPr>
          <w:rFonts w:ascii="Arial" w:hAnsi="Arial" w:cs="Arial"/>
        </w:rPr>
        <w:t>přijímaná / poskytovaná data</w:t>
      </w:r>
      <w:r>
        <w:rPr>
          <w:rFonts w:ascii="Arial" w:hAnsi="Arial" w:cs="Arial"/>
        </w:rPr>
        <w:t>;</w:t>
      </w:r>
    </w:p>
    <w:p w14:paraId="158D4624" w14:textId="3BB4F451" w:rsidR="00553A1D" w:rsidRDefault="00553A1D">
      <w:pPr>
        <w:pStyle w:val="Odstavecseseznamem"/>
        <w:numPr>
          <w:ilvl w:val="3"/>
          <w:numId w:val="34"/>
        </w:numPr>
        <w:jc w:val="both"/>
        <w:rPr>
          <w:rFonts w:ascii="Arial" w:hAnsi="Arial" w:cs="Arial"/>
        </w:rPr>
      </w:pPr>
      <w:r w:rsidRPr="00553A1D">
        <w:rPr>
          <w:rFonts w:ascii="Arial" w:hAnsi="Arial" w:cs="Arial"/>
        </w:rPr>
        <w:t>informačn</w:t>
      </w:r>
      <w:r>
        <w:rPr>
          <w:rFonts w:ascii="Arial" w:hAnsi="Arial" w:cs="Arial"/>
        </w:rPr>
        <w:t>í</w:t>
      </w:r>
      <w:r w:rsidRPr="00553A1D">
        <w:rPr>
          <w:rFonts w:ascii="Arial" w:hAnsi="Arial" w:cs="Arial"/>
        </w:rPr>
        <w:t xml:space="preserve"> prov</w:t>
      </w:r>
      <w:r>
        <w:rPr>
          <w:rFonts w:ascii="Arial" w:hAnsi="Arial" w:cs="Arial"/>
        </w:rPr>
        <w:t>azba</w:t>
      </w:r>
      <w:r w:rsidRPr="00553A1D">
        <w:rPr>
          <w:rFonts w:ascii="Arial" w:hAnsi="Arial" w:cs="Arial"/>
        </w:rPr>
        <w:t xml:space="preserve"> s JSDI/NDIC</w:t>
      </w:r>
      <w:r>
        <w:rPr>
          <w:rFonts w:ascii="Arial" w:hAnsi="Arial" w:cs="Arial"/>
        </w:rPr>
        <w:t>, pokud je relevantní;</w:t>
      </w:r>
    </w:p>
    <w:p w14:paraId="280D88D7" w14:textId="77777777" w:rsidR="00F1600A" w:rsidRPr="00B11E94" w:rsidRDefault="00F1600A" w:rsidP="00B11E94">
      <w:pPr>
        <w:jc w:val="both"/>
        <w:rPr>
          <w:rFonts w:ascii="Arial" w:hAnsi="Arial" w:cs="Arial"/>
        </w:rPr>
      </w:pPr>
    </w:p>
    <w:p w14:paraId="044858B0" w14:textId="6A7D4AB3" w:rsidR="00C55925" w:rsidRDefault="003C35FA" w:rsidP="003C35FA">
      <w:pPr>
        <w:pStyle w:val="Odstavecseseznamem"/>
        <w:numPr>
          <w:ilvl w:val="1"/>
          <w:numId w:val="34"/>
        </w:numPr>
        <w:jc w:val="both"/>
        <w:rPr>
          <w:rFonts w:ascii="Arial" w:hAnsi="Arial" w:cs="Arial"/>
        </w:rPr>
      </w:pPr>
      <w:r w:rsidRPr="006E080E">
        <w:rPr>
          <w:rFonts w:ascii="Arial" w:hAnsi="Arial" w:cs="Arial"/>
        </w:rPr>
        <w:t xml:space="preserve">v případě projektu </w:t>
      </w:r>
      <w:r w:rsidR="00C55925">
        <w:rPr>
          <w:rFonts w:ascii="Arial" w:hAnsi="Arial" w:cs="Arial"/>
        </w:rPr>
        <w:t xml:space="preserve">zaměřeného na </w:t>
      </w:r>
      <w:r w:rsidR="00697612" w:rsidRPr="00697612">
        <w:rPr>
          <w:rFonts w:ascii="Arial" w:hAnsi="Arial" w:cs="Arial"/>
        </w:rPr>
        <w:t>zavedení nebo modernizaci monitorovacích, řídicích, preferenčních a kooperativních systémů pro veřejnou dopravu, zavedení systémů pro autonomní mobilitu ve veřejné dopravě</w:t>
      </w:r>
      <w:r w:rsidR="00524D6E">
        <w:rPr>
          <w:rFonts w:ascii="Arial" w:hAnsi="Arial" w:cs="Arial"/>
        </w:rPr>
        <w:t>,</w:t>
      </w:r>
      <w:r w:rsidR="00697612" w:rsidRPr="00697612">
        <w:rPr>
          <w:rFonts w:ascii="Arial" w:hAnsi="Arial" w:cs="Arial"/>
        </w:rPr>
        <w:t xml:space="preserve"> </w:t>
      </w:r>
      <w:r w:rsidR="00524D6E">
        <w:rPr>
          <w:rFonts w:ascii="Arial" w:hAnsi="Arial" w:cs="Arial"/>
        </w:rPr>
        <w:t>nebo</w:t>
      </w:r>
      <w:r w:rsidR="00697612" w:rsidRPr="00697612">
        <w:rPr>
          <w:rFonts w:ascii="Arial" w:hAnsi="Arial" w:cs="Arial"/>
        </w:rPr>
        <w:t xml:space="preserve"> zavedení systémů pro služby inteligentní mobility založené na veřejné dopravě</w:t>
      </w:r>
      <w:r w:rsidR="00C55925">
        <w:rPr>
          <w:rFonts w:ascii="Arial" w:hAnsi="Arial" w:cs="Arial"/>
        </w:rPr>
        <w:t>:</w:t>
      </w:r>
    </w:p>
    <w:p w14:paraId="2CE18094" w14:textId="397A1B5A" w:rsidR="00C55925" w:rsidRDefault="00C55925" w:rsidP="00C55925">
      <w:pPr>
        <w:pStyle w:val="Odstavecseseznamem"/>
        <w:numPr>
          <w:ilvl w:val="2"/>
          <w:numId w:val="34"/>
        </w:numPr>
        <w:jc w:val="both"/>
        <w:rPr>
          <w:rFonts w:ascii="Arial" w:hAnsi="Arial" w:cs="Arial"/>
        </w:rPr>
      </w:pPr>
      <w:r>
        <w:rPr>
          <w:rFonts w:ascii="Arial" w:hAnsi="Arial" w:cs="Arial"/>
        </w:rPr>
        <w:t xml:space="preserve">popis zapojení systémů </w:t>
      </w:r>
      <w:r w:rsidRPr="00C55925">
        <w:rPr>
          <w:rFonts w:ascii="Arial" w:hAnsi="Arial" w:cs="Arial"/>
        </w:rPr>
        <w:t>do inteligentního systému řízení dopravy</w:t>
      </w:r>
      <w:r>
        <w:rPr>
          <w:rFonts w:ascii="Arial" w:hAnsi="Arial" w:cs="Arial"/>
        </w:rPr>
        <w:t>;</w:t>
      </w:r>
    </w:p>
    <w:p w14:paraId="75C54F7C" w14:textId="3B915A36" w:rsidR="00697612" w:rsidRDefault="00C55925" w:rsidP="00C55925">
      <w:pPr>
        <w:pStyle w:val="Odstavecseseznamem"/>
        <w:numPr>
          <w:ilvl w:val="2"/>
          <w:numId w:val="34"/>
        </w:numPr>
        <w:jc w:val="both"/>
        <w:rPr>
          <w:rFonts w:ascii="Arial" w:hAnsi="Arial" w:cs="Arial"/>
        </w:rPr>
      </w:pPr>
      <w:r w:rsidRPr="00C55925">
        <w:rPr>
          <w:rFonts w:ascii="Arial" w:hAnsi="Arial" w:cs="Arial"/>
        </w:rPr>
        <w:t xml:space="preserve">nebo </w:t>
      </w:r>
      <w:r>
        <w:rPr>
          <w:rFonts w:ascii="Arial" w:hAnsi="Arial" w:cs="Arial"/>
        </w:rPr>
        <w:t xml:space="preserve">popis </w:t>
      </w:r>
      <w:r w:rsidRPr="00C55925">
        <w:rPr>
          <w:rFonts w:ascii="Arial" w:hAnsi="Arial" w:cs="Arial"/>
        </w:rPr>
        <w:t>řešení</w:t>
      </w:r>
      <w:r>
        <w:rPr>
          <w:rFonts w:ascii="Arial" w:hAnsi="Arial" w:cs="Arial"/>
        </w:rPr>
        <w:t>, které systémy přinesou</w:t>
      </w:r>
      <w:r w:rsidRPr="00C55925">
        <w:rPr>
          <w:rFonts w:ascii="Arial" w:hAnsi="Arial" w:cs="Arial"/>
        </w:rPr>
        <w:t xml:space="preserve"> pro mobilitu jako službu</w:t>
      </w:r>
      <w:r>
        <w:rPr>
          <w:rFonts w:ascii="Arial" w:hAnsi="Arial" w:cs="Arial"/>
        </w:rPr>
        <w:t>;</w:t>
      </w:r>
    </w:p>
    <w:p w14:paraId="5A1F9404" w14:textId="64C8F30E" w:rsidR="00D810FD" w:rsidRPr="00080FA4" w:rsidRDefault="001E49BC" w:rsidP="001E49BC">
      <w:pPr>
        <w:pStyle w:val="Odstavecseseznamem"/>
        <w:numPr>
          <w:ilvl w:val="0"/>
          <w:numId w:val="34"/>
        </w:numPr>
        <w:jc w:val="both"/>
        <w:rPr>
          <w:rFonts w:ascii="Arial" w:hAnsi="Arial" w:cs="Arial"/>
          <w:color w:val="000000" w:themeColor="text1"/>
        </w:rPr>
      </w:pPr>
      <w:r w:rsidRPr="00080FA4">
        <w:rPr>
          <w:rFonts w:ascii="Arial" w:hAnsi="Arial" w:cs="Arial"/>
          <w:color w:val="000000" w:themeColor="text1"/>
          <w:shd w:val="clear" w:color="auto" w:fill="FFFFFF"/>
        </w:rPr>
        <w:t>popište možnosti alternativních řešení</w:t>
      </w:r>
      <w:r w:rsidR="00080FA4">
        <w:rPr>
          <w:rFonts w:ascii="Arial" w:hAnsi="Arial" w:cs="Arial"/>
          <w:color w:val="000000" w:themeColor="text1"/>
          <w:shd w:val="clear" w:color="auto" w:fill="FFFFFF"/>
        </w:rPr>
        <w:t xml:space="preserve">: </w:t>
      </w:r>
    </w:p>
    <w:p w14:paraId="27A0B02A" w14:textId="230FF938" w:rsidR="00080FA4" w:rsidRPr="00080FA4" w:rsidRDefault="00080FA4" w:rsidP="00080FA4">
      <w:pPr>
        <w:pStyle w:val="Odstavecseseznamem"/>
        <w:numPr>
          <w:ilvl w:val="1"/>
          <w:numId w:val="45"/>
        </w:numPr>
        <w:jc w:val="both"/>
        <w:rPr>
          <w:rFonts w:ascii="Arial" w:hAnsi="Arial" w:cs="Arial"/>
        </w:rPr>
      </w:pPr>
      <w:r w:rsidRPr="00080FA4">
        <w:rPr>
          <w:rFonts w:ascii="Arial" w:hAnsi="Arial" w:cs="Arial"/>
        </w:rPr>
        <w:t>zdůvodnění, proč byla nulová varianta (ponechání stávajícího stavu) posouzena jako nevyhovující</w:t>
      </w:r>
      <w:r w:rsidR="006E2B7A">
        <w:rPr>
          <w:rFonts w:ascii="Arial" w:hAnsi="Arial" w:cs="Arial"/>
        </w:rPr>
        <w:t>;</w:t>
      </w:r>
    </w:p>
    <w:p w14:paraId="53B4DEC2" w14:textId="302B7D18" w:rsidR="00080FA4" w:rsidRPr="006E2B7A" w:rsidRDefault="00080FA4" w:rsidP="00F41F72">
      <w:pPr>
        <w:pStyle w:val="Odstavecseseznamem"/>
        <w:numPr>
          <w:ilvl w:val="1"/>
          <w:numId w:val="45"/>
        </w:numPr>
        <w:jc w:val="both"/>
        <w:rPr>
          <w:rFonts w:ascii="Arial" w:hAnsi="Arial" w:cs="Arial"/>
        </w:rPr>
      </w:pPr>
      <w:r w:rsidRPr="006E2B7A">
        <w:rPr>
          <w:rFonts w:ascii="Arial" w:hAnsi="Arial" w:cs="Arial"/>
        </w:rPr>
        <w:t>popis alternativních řešení</w:t>
      </w:r>
      <w:r w:rsidR="006E2B7A" w:rsidRPr="006E2B7A">
        <w:rPr>
          <w:rFonts w:ascii="Arial" w:hAnsi="Arial" w:cs="Arial"/>
        </w:rPr>
        <w:t>, pokud jsou relevantní,</w:t>
      </w:r>
      <w:r w:rsidRPr="006E2B7A">
        <w:rPr>
          <w:rFonts w:ascii="Arial" w:hAnsi="Arial" w:cs="Arial"/>
        </w:rPr>
        <w:t xml:space="preserve"> jejich slabé a silné stránky,</w:t>
      </w:r>
      <w:r w:rsidR="006E2B7A">
        <w:rPr>
          <w:rFonts w:ascii="Arial" w:hAnsi="Arial" w:cs="Arial"/>
        </w:rPr>
        <w:t xml:space="preserve"> </w:t>
      </w:r>
      <w:r w:rsidRPr="006E2B7A">
        <w:rPr>
          <w:rFonts w:ascii="Arial" w:hAnsi="Arial" w:cs="Arial"/>
        </w:rPr>
        <w:t>porovnání alternativ</w:t>
      </w:r>
      <w:r w:rsidR="006E2B7A">
        <w:rPr>
          <w:rFonts w:ascii="Arial" w:hAnsi="Arial" w:cs="Arial"/>
        </w:rPr>
        <w:t>;</w:t>
      </w:r>
    </w:p>
    <w:p w14:paraId="5CD2A08D" w14:textId="373D3989" w:rsidR="00080FA4" w:rsidRDefault="00080FA4" w:rsidP="00080FA4">
      <w:pPr>
        <w:pStyle w:val="Odstavecseseznamem"/>
        <w:numPr>
          <w:ilvl w:val="1"/>
          <w:numId w:val="45"/>
        </w:numPr>
        <w:spacing w:after="0"/>
        <w:contextualSpacing w:val="0"/>
        <w:jc w:val="both"/>
        <w:rPr>
          <w:rFonts w:ascii="Arial" w:hAnsi="Arial" w:cs="Arial"/>
        </w:rPr>
      </w:pPr>
      <w:r w:rsidRPr="00080FA4">
        <w:rPr>
          <w:rFonts w:ascii="Arial" w:hAnsi="Arial" w:cs="Arial"/>
        </w:rPr>
        <w:t>zdůvodnění vybrané alternativy, zejména zdůvodnění hospodárnosti, účelnosti</w:t>
      </w:r>
      <w:r w:rsidRPr="00080FA4">
        <w:rPr>
          <w:rFonts w:ascii="Arial" w:hAnsi="Arial" w:cs="Arial"/>
        </w:rPr>
        <w:br/>
        <w:t>a efektivnosti vybrané alternativy.</w:t>
      </w:r>
    </w:p>
    <w:p w14:paraId="57AE058A" w14:textId="2AADEA62" w:rsidR="00B328CC" w:rsidRPr="00C321D5" w:rsidRDefault="005A02AC" w:rsidP="001E49BC">
      <w:pPr>
        <w:pStyle w:val="Nadpis1"/>
        <w:jc w:val="both"/>
        <w:rPr>
          <w:rFonts w:ascii="Arial" w:hAnsi="Arial" w:cs="Arial"/>
          <w:caps/>
          <w:sz w:val="22"/>
          <w:szCs w:val="22"/>
        </w:rPr>
      </w:pPr>
      <w:bookmarkStart w:id="14" w:name="_Toc66785517"/>
      <w:bookmarkStart w:id="15" w:name="_Toc119314728"/>
      <w:r w:rsidRPr="00C321D5">
        <w:rPr>
          <w:rFonts w:ascii="Arial" w:hAnsi="Arial" w:cs="Arial"/>
          <w:caps/>
          <w:sz w:val="22"/>
          <w:szCs w:val="22"/>
        </w:rPr>
        <w:t>4.</w:t>
      </w:r>
      <w:r w:rsidR="003F1A6C">
        <w:rPr>
          <w:rFonts w:ascii="Arial" w:hAnsi="Arial" w:cs="Arial"/>
          <w:caps/>
          <w:sz w:val="22"/>
          <w:szCs w:val="22"/>
        </w:rPr>
        <w:t>4</w:t>
      </w:r>
      <w:r w:rsidRPr="00C321D5">
        <w:rPr>
          <w:rFonts w:ascii="Arial" w:hAnsi="Arial" w:cs="Arial"/>
          <w:caps/>
          <w:sz w:val="22"/>
          <w:szCs w:val="22"/>
        </w:rPr>
        <w:t xml:space="preserve"> </w:t>
      </w:r>
      <w:r w:rsidR="00B328CC" w:rsidRPr="00C321D5">
        <w:rPr>
          <w:rFonts w:ascii="Arial" w:hAnsi="Arial" w:cs="Arial"/>
          <w:caps/>
          <w:sz w:val="22"/>
          <w:szCs w:val="22"/>
        </w:rPr>
        <w:t>harmonogram realizace projektu</w:t>
      </w:r>
      <w:bookmarkEnd w:id="14"/>
      <w:bookmarkEnd w:id="15"/>
    </w:p>
    <w:p w14:paraId="4A175394" w14:textId="49D6C63E" w:rsidR="00B328CC" w:rsidRPr="00C321D5" w:rsidRDefault="00B328CC" w:rsidP="001E49BC">
      <w:pPr>
        <w:spacing w:before="120"/>
        <w:jc w:val="both"/>
        <w:rPr>
          <w:rFonts w:ascii="Arial" w:hAnsi="Arial" w:cs="Arial"/>
        </w:rPr>
      </w:pPr>
      <w:r w:rsidRPr="00C321D5">
        <w:rPr>
          <w:rFonts w:ascii="Arial" w:hAnsi="Arial" w:cs="Arial"/>
        </w:rPr>
        <w:t>Uveďte časový harmonogram realizace projektu</w:t>
      </w:r>
      <w:r w:rsidR="00AC30EF">
        <w:rPr>
          <w:rFonts w:ascii="Arial" w:hAnsi="Arial" w:cs="Arial"/>
        </w:rPr>
        <w:t xml:space="preserve"> po jednotlivých měsících</w:t>
      </w:r>
      <w:r w:rsidR="00750C49">
        <w:rPr>
          <w:rFonts w:ascii="Arial" w:hAnsi="Arial" w:cs="Arial"/>
        </w:rPr>
        <w:t xml:space="preserve">, včetně uvedení termínů </w:t>
      </w:r>
      <w:r w:rsidR="007E7983" w:rsidRPr="00A86C50">
        <w:rPr>
          <w:rFonts w:ascii="Arial" w:hAnsi="Arial" w:cs="Arial"/>
        </w:rPr>
        <w:t>zahájení a ukončení</w:t>
      </w:r>
      <w:r w:rsidR="007E7983" w:rsidRPr="00DC7BED">
        <w:rPr>
          <w:rFonts w:ascii="Arial" w:hAnsi="Arial" w:cs="Arial"/>
        </w:rPr>
        <w:t xml:space="preserve"> </w:t>
      </w:r>
      <w:r w:rsidR="00750C49">
        <w:rPr>
          <w:rFonts w:ascii="Arial" w:hAnsi="Arial" w:cs="Arial"/>
        </w:rPr>
        <w:t>sledovaných období</w:t>
      </w:r>
      <w:r w:rsidRPr="00C321D5">
        <w:rPr>
          <w:rFonts w:ascii="Arial" w:hAnsi="Arial" w:cs="Arial"/>
        </w:rPr>
        <w:t xml:space="preserve">.   </w:t>
      </w:r>
    </w:p>
    <w:p w14:paraId="5EA1BF7E" w14:textId="5BD37EC7" w:rsidR="00574DFF" w:rsidRPr="00C321D5" w:rsidRDefault="005A02AC" w:rsidP="00294A31">
      <w:pPr>
        <w:pStyle w:val="Nadpis1"/>
        <w:jc w:val="both"/>
        <w:rPr>
          <w:rFonts w:ascii="Arial" w:hAnsi="Arial" w:cs="Arial"/>
          <w:sz w:val="22"/>
          <w:szCs w:val="22"/>
        </w:rPr>
      </w:pPr>
      <w:bookmarkStart w:id="16" w:name="_Toc66785518"/>
      <w:bookmarkStart w:id="17" w:name="_Toc119314729"/>
      <w:r w:rsidRPr="00C321D5">
        <w:rPr>
          <w:rFonts w:ascii="Arial" w:hAnsi="Arial" w:cs="Arial"/>
          <w:sz w:val="22"/>
          <w:szCs w:val="22"/>
        </w:rPr>
        <w:t>4.</w:t>
      </w:r>
      <w:r w:rsidR="003F1A6C">
        <w:rPr>
          <w:rFonts w:ascii="Arial" w:hAnsi="Arial" w:cs="Arial"/>
          <w:sz w:val="22"/>
          <w:szCs w:val="22"/>
        </w:rPr>
        <w:t>5</w:t>
      </w:r>
      <w:r w:rsidRPr="00C321D5">
        <w:rPr>
          <w:rFonts w:ascii="Arial" w:hAnsi="Arial" w:cs="Arial"/>
          <w:sz w:val="22"/>
          <w:szCs w:val="22"/>
        </w:rPr>
        <w:t xml:space="preserve"> </w:t>
      </w:r>
      <w:r w:rsidR="00574DFF" w:rsidRPr="00C321D5">
        <w:rPr>
          <w:rFonts w:ascii="Arial" w:hAnsi="Arial" w:cs="Arial"/>
          <w:sz w:val="22"/>
          <w:szCs w:val="22"/>
        </w:rPr>
        <w:t>PŘIPRAVENOST PROJEKTU K REALIZACI</w:t>
      </w:r>
      <w:bookmarkEnd w:id="16"/>
      <w:bookmarkEnd w:id="17"/>
    </w:p>
    <w:p w14:paraId="7E3C3430" w14:textId="77777777" w:rsidR="00574DFF" w:rsidRPr="002328E4" w:rsidRDefault="00574DFF" w:rsidP="00B7557F">
      <w:pPr>
        <w:spacing w:before="120"/>
        <w:jc w:val="both"/>
        <w:rPr>
          <w:rFonts w:ascii="Arial" w:hAnsi="Arial" w:cs="Arial"/>
        </w:rPr>
      </w:pPr>
      <w:r w:rsidRPr="00C321D5">
        <w:rPr>
          <w:rFonts w:ascii="Arial" w:hAnsi="Arial" w:cs="Arial"/>
        </w:rPr>
        <w:t xml:space="preserve">Popište </w:t>
      </w:r>
      <w:r w:rsidRPr="00A96617">
        <w:rPr>
          <w:rFonts w:ascii="Arial" w:hAnsi="Arial" w:cs="Arial"/>
        </w:rPr>
        <w:t xml:space="preserve">připravenost k realizaci projektu. </w:t>
      </w:r>
    </w:p>
    <w:p w14:paraId="66AB1976" w14:textId="74A75B70" w:rsidR="00574DFF" w:rsidRPr="00A96617" w:rsidRDefault="004F2473" w:rsidP="00574DFF">
      <w:pPr>
        <w:pStyle w:val="Odstavecseseznamem"/>
        <w:numPr>
          <w:ilvl w:val="0"/>
          <w:numId w:val="4"/>
        </w:numPr>
        <w:jc w:val="both"/>
        <w:rPr>
          <w:rFonts w:ascii="Arial" w:hAnsi="Arial" w:cs="Arial"/>
        </w:rPr>
      </w:pPr>
      <w:r w:rsidRPr="00A96617">
        <w:rPr>
          <w:rFonts w:ascii="Arial" w:hAnsi="Arial" w:cs="Arial"/>
        </w:rPr>
        <w:t>T</w:t>
      </w:r>
      <w:r w:rsidR="00574DFF" w:rsidRPr="00A96617">
        <w:rPr>
          <w:rFonts w:ascii="Arial" w:hAnsi="Arial" w:cs="Arial"/>
        </w:rPr>
        <w:t>echnická připravenost:</w:t>
      </w:r>
    </w:p>
    <w:p w14:paraId="4CFC9FCE" w14:textId="7088C230" w:rsidR="00574DFF" w:rsidRPr="00A96617" w:rsidRDefault="00294A31" w:rsidP="00574DFF">
      <w:pPr>
        <w:pStyle w:val="Odstavecseseznamem"/>
        <w:numPr>
          <w:ilvl w:val="1"/>
          <w:numId w:val="4"/>
        </w:numPr>
        <w:jc w:val="both"/>
        <w:rPr>
          <w:rFonts w:ascii="Arial" w:hAnsi="Arial" w:cs="Arial"/>
        </w:rPr>
      </w:pPr>
      <w:r w:rsidRPr="00A96617">
        <w:rPr>
          <w:rFonts w:ascii="Arial" w:hAnsi="Arial" w:cs="Arial"/>
        </w:rPr>
        <w:t>p</w:t>
      </w:r>
      <w:r w:rsidR="00574DFF" w:rsidRPr="00A96617">
        <w:rPr>
          <w:rFonts w:ascii="Arial" w:hAnsi="Arial" w:cs="Arial"/>
        </w:rPr>
        <w:t>řipravenost dokumentace</w:t>
      </w:r>
      <w:r w:rsidR="00BA535A" w:rsidRPr="00A96617">
        <w:rPr>
          <w:rFonts w:ascii="Arial" w:hAnsi="Arial" w:cs="Arial"/>
        </w:rPr>
        <w:t xml:space="preserve"> pro realizaci projektu</w:t>
      </w:r>
      <w:r w:rsidR="00455FA6" w:rsidRPr="00A96617">
        <w:rPr>
          <w:rFonts w:ascii="Arial" w:hAnsi="Arial" w:cs="Arial"/>
        </w:rPr>
        <w:t>;</w:t>
      </w:r>
    </w:p>
    <w:p w14:paraId="73A49A14" w14:textId="77777777" w:rsidR="004E0F46" w:rsidRPr="00A96617" w:rsidRDefault="004E0F46" w:rsidP="004E0F46">
      <w:pPr>
        <w:pStyle w:val="Odstavecseseznamem"/>
        <w:numPr>
          <w:ilvl w:val="1"/>
          <w:numId w:val="4"/>
        </w:numPr>
        <w:jc w:val="both"/>
        <w:rPr>
          <w:rFonts w:ascii="Arial" w:hAnsi="Arial" w:cs="Arial"/>
        </w:rPr>
      </w:pPr>
      <w:r w:rsidRPr="00A96617">
        <w:rPr>
          <w:rFonts w:ascii="Arial" w:hAnsi="Arial" w:cs="Arial"/>
        </w:rPr>
        <w:t xml:space="preserve">připravenost dokumentace k zadávacím a výběrovým řízením, údaje o proběhlých řízeních, o uzavřených smlouvách; </w:t>
      </w:r>
    </w:p>
    <w:p w14:paraId="1CDA0F69" w14:textId="32D21145" w:rsidR="00375530" w:rsidRPr="00B11E94" w:rsidRDefault="00375530" w:rsidP="00574DFF">
      <w:pPr>
        <w:pStyle w:val="Odstavecseseznamem"/>
        <w:numPr>
          <w:ilvl w:val="1"/>
          <w:numId w:val="4"/>
        </w:numPr>
        <w:jc w:val="both"/>
        <w:rPr>
          <w:rFonts w:ascii="Arial" w:hAnsi="Arial" w:cs="Arial"/>
        </w:rPr>
      </w:pPr>
      <w:r w:rsidRPr="00B11E94">
        <w:rPr>
          <w:rFonts w:ascii="Arial" w:hAnsi="Arial" w:cs="Arial"/>
        </w:rPr>
        <w:t>stav smluvní</w:t>
      </w:r>
      <w:r w:rsidR="00901236" w:rsidRPr="00B11E94">
        <w:rPr>
          <w:rFonts w:ascii="Arial" w:hAnsi="Arial" w:cs="Arial"/>
        </w:rPr>
        <w:t>c</w:t>
      </w:r>
      <w:r w:rsidRPr="00B11E94">
        <w:rPr>
          <w:rFonts w:ascii="Arial" w:hAnsi="Arial" w:cs="Arial"/>
        </w:rPr>
        <w:t>h vztah</w:t>
      </w:r>
      <w:r w:rsidR="00901236" w:rsidRPr="00B11E94">
        <w:rPr>
          <w:rFonts w:ascii="Arial" w:hAnsi="Arial" w:cs="Arial"/>
        </w:rPr>
        <w:t>ů</w:t>
      </w:r>
      <w:r w:rsidRPr="00B11E94">
        <w:rPr>
          <w:rFonts w:ascii="Arial" w:hAnsi="Arial" w:cs="Arial"/>
        </w:rPr>
        <w:t xml:space="preserve"> mezi </w:t>
      </w:r>
      <w:r w:rsidR="00901236" w:rsidRPr="00B11E94">
        <w:rPr>
          <w:rFonts w:ascii="Arial" w:hAnsi="Arial" w:cs="Arial"/>
        </w:rPr>
        <w:t>dopravci</w:t>
      </w:r>
      <w:r w:rsidRPr="00B11E94">
        <w:rPr>
          <w:rFonts w:ascii="Arial" w:hAnsi="Arial" w:cs="Arial"/>
        </w:rPr>
        <w:t xml:space="preserve"> a objednatel</w:t>
      </w:r>
      <w:r w:rsidR="00901236" w:rsidRPr="00B11E94">
        <w:rPr>
          <w:rFonts w:ascii="Arial" w:hAnsi="Arial" w:cs="Arial"/>
        </w:rPr>
        <w:t>i</w:t>
      </w:r>
      <w:r w:rsidRPr="00B11E94">
        <w:rPr>
          <w:rFonts w:ascii="Arial" w:hAnsi="Arial" w:cs="Arial"/>
        </w:rPr>
        <w:t xml:space="preserve"> </w:t>
      </w:r>
      <w:r w:rsidR="00901236" w:rsidRPr="00B11E94">
        <w:rPr>
          <w:rFonts w:ascii="Arial" w:hAnsi="Arial" w:cs="Arial"/>
        </w:rPr>
        <w:t xml:space="preserve">projektem dotčené </w:t>
      </w:r>
      <w:r w:rsidRPr="00B11E94">
        <w:rPr>
          <w:rFonts w:ascii="Arial" w:hAnsi="Arial" w:cs="Arial"/>
        </w:rPr>
        <w:t>veřejné dopravy</w:t>
      </w:r>
      <w:r w:rsidR="00901236" w:rsidRPr="00B11E94">
        <w:rPr>
          <w:rFonts w:ascii="Arial" w:hAnsi="Arial" w:cs="Arial"/>
        </w:rPr>
        <w:t xml:space="preserve"> ve smyslu zákona č. 194/2010 Sb</w:t>
      </w:r>
      <w:r w:rsidR="001F4AE0" w:rsidRPr="00B11E94">
        <w:rPr>
          <w:rFonts w:ascii="Arial" w:hAnsi="Arial" w:cs="Arial"/>
        </w:rPr>
        <w:t>.</w:t>
      </w:r>
      <w:r w:rsidR="007C48B5" w:rsidRPr="00B11E94">
        <w:rPr>
          <w:rFonts w:ascii="Arial" w:hAnsi="Arial" w:cs="Arial"/>
        </w:rPr>
        <w:t>;</w:t>
      </w:r>
      <w:bookmarkStart w:id="18" w:name="_GoBack"/>
      <w:bookmarkEnd w:id="18"/>
    </w:p>
    <w:p w14:paraId="3FED4B06" w14:textId="593C17B5" w:rsidR="007C48B5" w:rsidRPr="00B11E94" w:rsidRDefault="007C48B5" w:rsidP="00574DFF">
      <w:pPr>
        <w:pStyle w:val="Odstavecseseznamem"/>
        <w:numPr>
          <w:ilvl w:val="1"/>
          <w:numId w:val="4"/>
        </w:numPr>
        <w:jc w:val="both"/>
        <w:rPr>
          <w:rFonts w:ascii="Arial" w:hAnsi="Arial" w:cs="Arial"/>
        </w:rPr>
      </w:pPr>
      <w:r w:rsidRPr="00A96617">
        <w:rPr>
          <w:rFonts w:ascii="Arial" w:hAnsi="Arial" w:cs="Arial"/>
        </w:rPr>
        <w:t>informace o</w:t>
      </w:r>
      <w:r w:rsidRPr="002328E4">
        <w:rPr>
          <w:rFonts w:ascii="Arial" w:hAnsi="Arial" w:cs="Arial"/>
        </w:rPr>
        <w:t xml:space="preserve"> procesu vydání dokladů prokazujících povolení umístění stavby a dokladů prokazujících povolení k realizaci stavby dle zákona č. 183/2006 Sb., o územním plánování</w:t>
      </w:r>
      <w:r w:rsidRPr="00A96617">
        <w:rPr>
          <w:rFonts w:ascii="Arial" w:hAnsi="Arial" w:cs="Arial"/>
        </w:rPr>
        <w:t xml:space="preserve"> a stavebním řádu, ve znění pozdějších předpisů, pokud jsou vzhledem k zaměření projektu relevantní.</w:t>
      </w:r>
    </w:p>
    <w:p w14:paraId="008A0892" w14:textId="77777777" w:rsidR="00467584" w:rsidRPr="002328E4" w:rsidRDefault="00467584" w:rsidP="00E4038D">
      <w:pPr>
        <w:pStyle w:val="Odstavecseseznamem"/>
        <w:numPr>
          <w:ilvl w:val="0"/>
          <w:numId w:val="4"/>
        </w:numPr>
        <w:spacing w:before="360" w:after="0"/>
        <w:ind w:left="714" w:hanging="357"/>
        <w:contextualSpacing w:val="0"/>
        <w:jc w:val="both"/>
        <w:rPr>
          <w:rFonts w:ascii="Arial" w:hAnsi="Arial" w:cs="Arial"/>
        </w:rPr>
      </w:pPr>
      <w:r w:rsidRPr="00A96617">
        <w:rPr>
          <w:rFonts w:ascii="Arial" w:hAnsi="Arial" w:cs="Arial"/>
        </w:rPr>
        <w:t>Finanční připravenost:</w:t>
      </w:r>
    </w:p>
    <w:p w14:paraId="4A7777CB" w14:textId="2BE1449E" w:rsidR="00467584" w:rsidRPr="00C321D5" w:rsidRDefault="00467584" w:rsidP="00467584">
      <w:pPr>
        <w:pStyle w:val="Odstavecseseznamem"/>
        <w:numPr>
          <w:ilvl w:val="1"/>
          <w:numId w:val="4"/>
        </w:numPr>
        <w:jc w:val="both"/>
        <w:rPr>
          <w:rFonts w:ascii="Arial" w:hAnsi="Arial" w:cs="Arial"/>
        </w:rPr>
      </w:pPr>
      <w:r w:rsidRPr="00C321D5">
        <w:rPr>
          <w:rFonts w:ascii="Arial" w:hAnsi="Arial" w:cs="Arial"/>
        </w:rPr>
        <w:t>způsob financování realizace projektu, popis zajištění předfinancování a spolufinancování projektu.</w:t>
      </w:r>
    </w:p>
    <w:p w14:paraId="7C1218C4" w14:textId="52056EFC" w:rsidR="004F2473" w:rsidRPr="00C321D5" w:rsidRDefault="004F2473" w:rsidP="00E4038D">
      <w:pPr>
        <w:pStyle w:val="Odstavecseseznamem"/>
        <w:numPr>
          <w:ilvl w:val="0"/>
          <w:numId w:val="4"/>
        </w:numPr>
        <w:spacing w:before="360" w:after="0"/>
        <w:ind w:left="714" w:hanging="357"/>
        <w:contextualSpacing w:val="0"/>
        <w:jc w:val="both"/>
        <w:rPr>
          <w:rFonts w:ascii="Arial" w:hAnsi="Arial" w:cs="Arial"/>
        </w:rPr>
      </w:pPr>
      <w:r w:rsidRPr="00C321D5">
        <w:rPr>
          <w:rFonts w:ascii="Arial" w:hAnsi="Arial" w:cs="Arial"/>
        </w:rPr>
        <w:t>Administrativní připravenost:</w:t>
      </w:r>
    </w:p>
    <w:p w14:paraId="7E2E61A1" w14:textId="2C6997DA" w:rsidR="004F2473" w:rsidRPr="00C321D5" w:rsidRDefault="004F2473" w:rsidP="004F2473">
      <w:pPr>
        <w:pStyle w:val="Odstavecseseznamem"/>
        <w:numPr>
          <w:ilvl w:val="1"/>
          <w:numId w:val="4"/>
        </w:numPr>
        <w:jc w:val="both"/>
        <w:rPr>
          <w:rFonts w:ascii="Arial" w:hAnsi="Arial" w:cs="Arial"/>
        </w:rPr>
      </w:pPr>
      <w:r w:rsidRPr="00C321D5">
        <w:rPr>
          <w:rFonts w:ascii="Arial" w:hAnsi="Arial" w:cs="Arial"/>
        </w:rPr>
        <w:t>zajištění administrativní kapacity - počet a kvalifikace osob, které budou řídit projekt v době jeho realizace</w:t>
      </w:r>
      <w:r w:rsidR="00455FA6">
        <w:rPr>
          <w:rFonts w:ascii="Arial" w:hAnsi="Arial" w:cs="Arial"/>
        </w:rPr>
        <w:t>;</w:t>
      </w:r>
      <w:r w:rsidRPr="00C321D5">
        <w:rPr>
          <w:rFonts w:ascii="Arial" w:hAnsi="Arial" w:cs="Arial"/>
        </w:rPr>
        <w:t xml:space="preserve"> </w:t>
      </w:r>
    </w:p>
    <w:p w14:paraId="766AB4A4" w14:textId="2B79683D" w:rsidR="00467584" w:rsidRDefault="004F2473" w:rsidP="00566C1A">
      <w:pPr>
        <w:pStyle w:val="Odstavecseseznamem"/>
        <w:numPr>
          <w:ilvl w:val="1"/>
          <w:numId w:val="4"/>
        </w:numPr>
        <w:jc w:val="both"/>
        <w:rPr>
          <w:rFonts w:ascii="Arial" w:hAnsi="Arial" w:cs="Arial"/>
        </w:rPr>
      </w:pPr>
      <w:r w:rsidRPr="00E4038D">
        <w:rPr>
          <w:rFonts w:ascii="Arial" w:hAnsi="Arial" w:cs="Arial"/>
        </w:rPr>
        <w:t>popis organizačních a finančních vztahů mezi příjemcem podpory a provozovatelem v době realizace</w:t>
      </w:r>
      <w:r w:rsidR="00811145" w:rsidRPr="00E4038D">
        <w:rPr>
          <w:rFonts w:ascii="Arial" w:hAnsi="Arial" w:cs="Arial"/>
        </w:rPr>
        <w:t>, pokud se liší provozovatel projektu od příjemce podpory</w:t>
      </w:r>
      <w:r w:rsidRPr="00E4038D">
        <w:rPr>
          <w:rFonts w:ascii="Arial" w:hAnsi="Arial" w:cs="Arial"/>
        </w:rPr>
        <w:t xml:space="preserve">. </w:t>
      </w:r>
    </w:p>
    <w:p w14:paraId="54F05902" w14:textId="41C9DDF8" w:rsidR="003672DC" w:rsidRDefault="003672DC" w:rsidP="003672DC">
      <w:pPr>
        <w:pStyle w:val="Nadpis1"/>
        <w:jc w:val="both"/>
        <w:rPr>
          <w:rFonts w:ascii="Arial" w:hAnsi="Arial" w:cs="Arial"/>
          <w:sz w:val="22"/>
          <w:szCs w:val="22"/>
        </w:rPr>
      </w:pPr>
      <w:bookmarkStart w:id="19" w:name="_Toc119314730"/>
      <w:r>
        <w:rPr>
          <w:rFonts w:ascii="Arial" w:hAnsi="Arial" w:cs="Arial"/>
          <w:sz w:val="22"/>
          <w:szCs w:val="22"/>
        </w:rPr>
        <w:t xml:space="preserve">4.6 </w:t>
      </w:r>
      <w:r w:rsidRPr="003672DC">
        <w:rPr>
          <w:rFonts w:ascii="Arial" w:hAnsi="Arial" w:cs="Arial"/>
          <w:sz w:val="22"/>
          <w:szCs w:val="22"/>
        </w:rPr>
        <w:t>E</w:t>
      </w:r>
      <w:r w:rsidR="004A1194">
        <w:rPr>
          <w:rFonts w:ascii="Arial" w:hAnsi="Arial" w:cs="Arial"/>
          <w:sz w:val="22"/>
          <w:szCs w:val="22"/>
        </w:rPr>
        <w:t>KONOMICKÁ/NEEKONOMICKÁ ČINNOST ŽADATELE O PODPORU</w:t>
      </w:r>
      <w:bookmarkEnd w:id="19"/>
      <w:r w:rsidR="004A1194">
        <w:rPr>
          <w:rFonts w:ascii="Arial" w:hAnsi="Arial" w:cs="Arial"/>
          <w:sz w:val="22"/>
          <w:szCs w:val="22"/>
        </w:rPr>
        <w:t xml:space="preserve"> </w:t>
      </w:r>
    </w:p>
    <w:p w14:paraId="791B0593" w14:textId="65E88D92" w:rsidR="003629A8" w:rsidRPr="003629A8" w:rsidRDefault="0017069C" w:rsidP="003629A8">
      <w:pPr>
        <w:spacing w:before="120"/>
        <w:jc w:val="both"/>
        <w:rPr>
          <w:rFonts w:ascii="Arial" w:hAnsi="Arial" w:cs="Arial"/>
        </w:rPr>
      </w:pPr>
      <w:r>
        <w:rPr>
          <w:rFonts w:ascii="Arial" w:hAnsi="Arial" w:cs="Arial"/>
        </w:rPr>
        <w:t>U</w:t>
      </w:r>
      <w:r w:rsidR="003629A8" w:rsidRPr="003629A8">
        <w:rPr>
          <w:rFonts w:ascii="Arial" w:hAnsi="Arial" w:cs="Arial"/>
        </w:rPr>
        <w:t>veďte, zda podpora bude směřovat do ekonomických/neekonomických činností, které popište. Uveďte, zda vedete oddělené účetnictví pro činnosti ekonomické/neekonomické. Uveďte, jaký podíl má činnost ekonomická vůči činnosti neekonomické. Ekonomickou činností se v souladu s rozhodovací praxí Evropské komise rozumí nabízení zboží a/nebo služeb na trhu.</w:t>
      </w:r>
    </w:p>
    <w:p w14:paraId="3F215B3E" w14:textId="34AB9A2E" w:rsidR="00574DFF" w:rsidRPr="006D444E" w:rsidRDefault="00574DFF" w:rsidP="00E7348C">
      <w:pPr>
        <w:pStyle w:val="Nadpis1"/>
        <w:numPr>
          <w:ilvl w:val="0"/>
          <w:numId w:val="14"/>
        </w:numPr>
        <w:spacing w:before="600" w:after="120"/>
        <w:ind w:left="567" w:hanging="567"/>
        <w:jc w:val="both"/>
        <w:rPr>
          <w:rFonts w:ascii="Arial" w:hAnsi="Arial" w:cs="Arial"/>
          <w:caps/>
          <w:sz w:val="26"/>
          <w:szCs w:val="26"/>
        </w:rPr>
      </w:pPr>
      <w:bookmarkStart w:id="20" w:name="_Toc115679158"/>
      <w:bookmarkStart w:id="21" w:name="_Toc66785519"/>
      <w:bookmarkStart w:id="22" w:name="_Toc119314731"/>
      <w:bookmarkEnd w:id="20"/>
      <w:r w:rsidRPr="006D444E">
        <w:rPr>
          <w:rFonts w:ascii="Arial" w:hAnsi="Arial" w:cs="Arial"/>
          <w:caps/>
          <w:sz w:val="26"/>
          <w:szCs w:val="26"/>
        </w:rPr>
        <w:t xml:space="preserve">prokázání </w:t>
      </w:r>
      <w:r w:rsidR="008306B9">
        <w:rPr>
          <w:rFonts w:ascii="Arial" w:hAnsi="Arial" w:cs="Arial"/>
          <w:caps/>
          <w:sz w:val="26"/>
          <w:szCs w:val="26"/>
        </w:rPr>
        <w:t xml:space="preserve">právních </w:t>
      </w:r>
      <w:r w:rsidRPr="006D444E">
        <w:rPr>
          <w:rFonts w:ascii="Arial" w:hAnsi="Arial" w:cs="Arial"/>
          <w:caps/>
          <w:sz w:val="26"/>
          <w:szCs w:val="26"/>
        </w:rPr>
        <w:t>vztahů</w:t>
      </w:r>
      <w:bookmarkEnd w:id="21"/>
      <w:bookmarkEnd w:id="22"/>
    </w:p>
    <w:p w14:paraId="7DB64292" w14:textId="4A503495" w:rsidR="00574DFF" w:rsidRDefault="00574DFF" w:rsidP="5E45D6B5">
      <w:pPr>
        <w:spacing w:before="120"/>
        <w:jc w:val="both"/>
        <w:rPr>
          <w:rFonts w:ascii="Arial" w:hAnsi="Arial" w:cs="Arial"/>
        </w:rPr>
      </w:pPr>
      <w:r w:rsidRPr="5E45D6B5">
        <w:rPr>
          <w:rFonts w:ascii="Arial" w:hAnsi="Arial" w:cs="Arial"/>
        </w:rPr>
        <w:t xml:space="preserve">Uveďte přehled </w:t>
      </w:r>
      <w:r w:rsidR="008259B6" w:rsidRPr="5E45D6B5">
        <w:rPr>
          <w:rFonts w:ascii="Arial" w:hAnsi="Arial" w:cs="Arial"/>
        </w:rPr>
        <w:t xml:space="preserve">movitého i nemovitého majetku </w:t>
      </w:r>
      <w:r w:rsidR="00197C61" w:rsidRPr="5E45D6B5">
        <w:rPr>
          <w:rFonts w:ascii="Arial" w:hAnsi="Arial" w:cs="Arial"/>
        </w:rPr>
        <w:t>d</w:t>
      </w:r>
      <w:r w:rsidRPr="5E45D6B5">
        <w:rPr>
          <w:rFonts w:ascii="Arial" w:hAnsi="Arial" w:cs="Arial"/>
        </w:rPr>
        <w:t>otčen</w:t>
      </w:r>
      <w:r w:rsidR="008259B6" w:rsidRPr="5E45D6B5">
        <w:rPr>
          <w:rFonts w:ascii="Arial" w:hAnsi="Arial" w:cs="Arial"/>
        </w:rPr>
        <w:t>ého</w:t>
      </w:r>
      <w:r w:rsidRPr="5E45D6B5">
        <w:rPr>
          <w:rFonts w:ascii="Arial" w:hAnsi="Arial" w:cs="Arial"/>
        </w:rPr>
        <w:t xml:space="preserve"> realizací projektu (fyzickým umístěním vybavení</w:t>
      </w:r>
      <w:r w:rsidR="00E4265A" w:rsidRPr="5E45D6B5">
        <w:rPr>
          <w:rFonts w:ascii="Arial" w:hAnsi="Arial" w:cs="Arial"/>
        </w:rPr>
        <w:t>/majetku</w:t>
      </w:r>
      <w:r w:rsidR="00901236">
        <w:rPr>
          <w:rFonts w:ascii="Arial" w:hAnsi="Arial" w:cs="Arial"/>
        </w:rPr>
        <w:t xml:space="preserve"> či stavebními úpravami</w:t>
      </w:r>
      <w:r w:rsidRPr="5E45D6B5">
        <w:rPr>
          <w:rFonts w:ascii="Arial" w:hAnsi="Arial" w:cs="Arial"/>
        </w:rPr>
        <w:t xml:space="preserve">), popište </w:t>
      </w:r>
      <w:r w:rsidR="006E080E">
        <w:rPr>
          <w:rFonts w:ascii="Arial" w:hAnsi="Arial" w:cs="Arial"/>
        </w:rPr>
        <w:t xml:space="preserve">stávající, případně plánované </w:t>
      </w:r>
      <w:r w:rsidR="008306B9" w:rsidRPr="5E45D6B5">
        <w:rPr>
          <w:rFonts w:ascii="Arial" w:hAnsi="Arial" w:cs="Arial"/>
        </w:rPr>
        <w:t xml:space="preserve">právní </w:t>
      </w:r>
      <w:r w:rsidRPr="5E45D6B5">
        <w:rPr>
          <w:rFonts w:ascii="Arial" w:hAnsi="Arial" w:cs="Arial"/>
        </w:rPr>
        <w:t>vztahy k těmto nemovit</w:t>
      </w:r>
      <w:r w:rsidR="67D3909E" w:rsidRPr="5E45D6B5">
        <w:rPr>
          <w:rFonts w:ascii="Arial" w:hAnsi="Arial" w:cs="Arial"/>
        </w:rPr>
        <w:t xml:space="preserve">ým </w:t>
      </w:r>
      <w:r w:rsidR="008E10CF">
        <w:rPr>
          <w:rFonts w:ascii="Arial" w:hAnsi="Arial" w:cs="Arial"/>
        </w:rPr>
        <w:t xml:space="preserve">a movitým </w:t>
      </w:r>
      <w:r w:rsidR="67D3909E" w:rsidRPr="5E45D6B5">
        <w:rPr>
          <w:rFonts w:ascii="Arial" w:hAnsi="Arial" w:cs="Arial"/>
        </w:rPr>
        <w:t>věcem</w:t>
      </w:r>
      <w:r w:rsidRPr="5E45D6B5">
        <w:rPr>
          <w:rFonts w:ascii="Arial" w:hAnsi="Arial" w:cs="Arial"/>
        </w:rPr>
        <w:t>, např. právo hospodaření s majetkem státu, nájemní smlouva, ve vlastnictví žadatele</w:t>
      </w:r>
      <w:r w:rsidR="008C1C33">
        <w:rPr>
          <w:rFonts w:ascii="Arial" w:hAnsi="Arial" w:cs="Arial"/>
        </w:rPr>
        <w:t xml:space="preserve"> apod</w:t>
      </w:r>
      <w:r w:rsidRPr="5E45D6B5">
        <w:rPr>
          <w:rFonts w:ascii="Arial" w:hAnsi="Arial" w:cs="Arial"/>
        </w:rPr>
        <w:t>.</w:t>
      </w: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5E45D6B5">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5424CE34" w14:textId="77777777" w:rsidR="002D1F02" w:rsidRDefault="002D1F02" w:rsidP="002D1F02">
            <w:pPr>
              <w:jc w:val="center"/>
              <w:rPr>
                <w:rFonts w:cstheme="minorHAnsi"/>
                <w:b w:val="0"/>
                <w:color w:val="000000" w:themeColor="text1"/>
              </w:rPr>
            </w:pPr>
          </w:p>
          <w:p w14:paraId="230781C6" w14:textId="436CB113" w:rsidR="002D1F02" w:rsidRPr="008070D9" w:rsidRDefault="2611EC0C" w:rsidP="5E45D6B5">
            <w:pPr>
              <w:jc w:val="center"/>
              <w:rPr>
                <w:b w:val="0"/>
                <w:bCs w:val="0"/>
                <w:i/>
                <w:iCs/>
                <w:color w:val="000000" w:themeColor="text1"/>
              </w:rPr>
            </w:pPr>
            <w:r w:rsidRPr="5E45D6B5">
              <w:rPr>
                <w:color w:val="000000" w:themeColor="text1"/>
              </w:rPr>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w:t>
            </w:r>
            <w:r w:rsidR="008C1C33">
              <w:rPr>
                <w:i/>
                <w:iCs/>
                <w:color w:val="000000" w:themeColor="text1"/>
              </w:rPr>
              <w:t>(</w:t>
            </w:r>
            <w:r w:rsidR="544509A3" w:rsidRPr="5E45D6B5">
              <w:rPr>
                <w:i/>
                <w:iCs/>
                <w:color w:val="000000" w:themeColor="text1"/>
              </w:rPr>
              <w:t>doplní žadatel</w:t>
            </w:r>
            <w:r w:rsidR="5E1122E0" w:rsidRPr="5E45D6B5">
              <w:rPr>
                <w:i/>
                <w:iCs/>
                <w:color w:val="000000" w:themeColor="text1"/>
              </w:rPr>
              <w:t xml:space="preserve"> do záhlaví tabulky</w:t>
            </w:r>
            <w:r w:rsidR="008C1C33">
              <w:rPr>
                <w:i/>
                <w:iCs/>
                <w:color w:val="000000" w:themeColor="text1"/>
              </w:rPr>
              <w:t>)</w:t>
            </w:r>
            <w:r w:rsidR="544509A3" w:rsidRPr="5E45D6B5">
              <w:rPr>
                <w:color w:val="000000" w:themeColor="text1"/>
              </w:rPr>
              <w:t xml:space="preserve">, parcelní číslo </w:t>
            </w:r>
            <w:r w:rsidR="5E1122E0" w:rsidRPr="5E45D6B5">
              <w:rPr>
                <w:i/>
                <w:iCs/>
                <w:color w:val="000000" w:themeColor="text1"/>
              </w:rPr>
              <w:t>(doplní žadatel do tabulky)</w:t>
            </w:r>
          </w:p>
          <w:p w14:paraId="720A5D72" w14:textId="77777777" w:rsidR="002D1F02" w:rsidRDefault="002D1F02" w:rsidP="002D1F02">
            <w:pPr>
              <w:jc w:val="center"/>
            </w:pPr>
          </w:p>
        </w:tc>
        <w:tc>
          <w:tcPr>
            <w:tcW w:w="4394" w:type="dxa"/>
          </w:tcPr>
          <w:p w14:paraId="67C2B2EC" w14:textId="77777777" w:rsidR="002D1F02" w:rsidRDefault="002D1F02" w:rsidP="002D1F0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56E35F" w14:textId="45F67A8C" w:rsidR="002D1F02" w:rsidRPr="00C75029" w:rsidRDefault="008306B9" w:rsidP="002D1F0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A10DB5">
            <w:pPr>
              <w:jc w:val="both"/>
              <w:rPr>
                <w:b w:val="0"/>
                <w:bCs w:val="0"/>
              </w:rPr>
            </w:pPr>
            <w:r w:rsidRPr="00E0295C">
              <w:rPr>
                <w:b w:val="0"/>
                <w:bCs w:val="0"/>
              </w:rPr>
              <w:t>p. č.</w:t>
            </w:r>
          </w:p>
        </w:tc>
        <w:tc>
          <w:tcPr>
            <w:tcW w:w="4394" w:type="dxa"/>
          </w:tcPr>
          <w:p w14:paraId="61F8CD90"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pPr>
              <w:jc w:val="both"/>
            </w:pPr>
            <w:r w:rsidRPr="0036528C">
              <w:rPr>
                <w:b w:val="0"/>
              </w:rPr>
              <w:t>p. č.</w:t>
            </w:r>
          </w:p>
        </w:tc>
        <w:tc>
          <w:tcPr>
            <w:tcW w:w="4394" w:type="dxa"/>
          </w:tcPr>
          <w:p w14:paraId="07D33506" w14:textId="77777777" w:rsidR="002D1F02" w:rsidRDefault="002D1F02" w:rsidP="00A10DB5">
            <w:pPr>
              <w:jc w:val="both"/>
              <w:cnfStyle w:val="000000000000" w:firstRow="0" w:lastRow="0" w:firstColumn="0" w:lastColumn="0" w:oddVBand="0" w:evenVBand="0" w:oddHBand="0" w:evenHBand="0" w:firstRowFirstColumn="0" w:firstRowLastColumn="0" w:lastRowFirstColumn="0" w:lastRowLastColumn="0"/>
            </w:pPr>
          </w:p>
        </w:tc>
      </w:tr>
      <w:tr w:rsidR="002D1F02" w14:paraId="2261D886"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147CB148" w14:textId="561EC530" w:rsidR="002D1F02" w:rsidRDefault="005C6D64" w:rsidP="00A10DB5">
            <w:pPr>
              <w:jc w:val="both"/>
            </w:pPr>
            <w:r w:rsidRPr="0036528C">
              <w:rPr>
                <w:b w:val="0"/>
              </w:rPr>
              <w:t>p. č.</w:t>
            </w:r>
          </w:p>
        </w:tc>
        <w:tc>
          <w:tcPr>
            <w:tcW w:w="4394" w:type="dxa"/>
          </w:tcPr>
          <w:p w14:paraId="2225E228"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0F6D28F5"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1EBC44CE" w14:textId="21A72798" w:rsidR="002D1F02" w:rsidRDefault="005C6D64" w:rsidP="00C75029">
            <w:pPr>
              <w:jc w:val="both"/>
            </w:pPr>
            <w:r w:rsidRPr="0036528C">
              <w:rPr>
                <w:b w:val="0"/>
              </w:rPr>
              <w:t>p. č.</w:t>
            </w:r>
          </w:p>
        </w:tc>
        <w:tc>
          <w:tcPr>
            <w:tcW w:w="4394" w:type="dxa"/>
          </w:tcPr>
          <w:p w14:paraId="4DE61980" w14:textId="77777777" w:rsidR="002D1F02" w:rsidRDefault="002D1F02" w:rsidP="00C75029">
            <w:pPr>
              <w:jc w:val="both"/>
              <w:cnfStyle w:val="000000000000" w:firstRow="0" w:lastRow="0" w:firstColumn="0" w:lastColumn="0" w:oddVBand="0" w:evenVBand="0" w:oddHBand="0" w:evenHBand="0" w:firstRowFirstColumn="0" w:firstRowLastColumn="0" w:lastRowFirstColumn="0" w:lastRowLastColumn="0"/>
            </w:pPr>
          </w:p>
        </w:tc>
      </w:tr>
    </w:tbl>
    <w:p w14:paraId="043176F2" w14:textId="77777777" w:rsidR="005948B5" w:rsidRDefault="008259B6" w:rsidP="00C75029">
      <w:pPr>
        <w:pStyle w:val="Nadpis1"/>
        <w:spacing w:before="0"/>
        <w:jc w:val="both"/>
        <w:rPr>
          <w:rFonts w:ascii="Arial" w:hAnsi="Arial" w:cs="Arial"/>
          <w:caps/>
          <w:sz w:val="26"/>
          <w:szCs w:val="26"/>
        </w:rPr>
      </w:pPr>
      <w:bookmarkStart w:id="23" w:name="_Toc522791279"/>
      <w:bookmarkStart w:id="24" w:name="_Toc66785520"/>
      <w:r>
        <w:rPr>
          <w:rFonts w:ascii="Arial" w:hAnsi="Arial" w:cs="Arial"/>
          <w:caps/>
          <w:sz w:val="26"/>
          <w:szCs w:val="26"/>
        </w:rPr>
        <w:t xml:space="preserve"> </w:t>
      </w:r>
    </w:p>
    <w:tbl>
      <w:tblPr>
        <w:tblStyle w:val="Barevntabulkasmkou6zvraznn1"/>
        <w:tblW w:w="9067" w:type="dxa"/>
        <w:tblLook w:val="04A0" w:firstRow="1" w:lastRow="0" w:firstColumn="1" w:lastColumn="0" w:noHBand="0" w:noVBand="1"/>
      </w:tblPr>
      <w:tblGrid>
        <w:gridCol w:w="4673"/>
        <w:gridCol w:w="4394"/>
      </w:tblGrid>
      <w:tr w:rsidR="005948B5" w14:paraId="2EE9329E" w14:textId="77777777" w:rsidTr="00566C1A">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7122D1A7" w14:textId="77777777" w:rsidR="005948B5" w:rsidRDefault="005948B5" w:rsidP="00566C1A">
            <w:pPr>
              <w:jc w:val="center"/>
              <w:rPr>
                <w:rFonts w:cstheme="minorHAnsi"/>
                <w:b w:val="0"/>
                <w:color w:val="000000" w:themeColor="text1"/>
              </w:rPr>
            </w:pPr>
          </w:p>
          <w:p w14:paraId="793F9572" w14:textId="77777777" w:rsidR="005948B5" w:rsidRDefault="005948B5" w:rsidP="00566C1A">
            <w:pPr>
              <w:jc w:val="center"/>
              <w:rPr>
                <w:b w:val="0"/>
                <w:bCs w:val="0"/>
                <w:color w:val="000000" w:themeColor="text1"/>
                <w:sz w:val="28"/>
                <w:szCs w:val="28"/>
              </w:rPr>
            </w:pPr>
            <w:r w:rsidRPr="005948B5">
              <w:rPr>
                <w:color w:val="000000" w:themeColor="text1"/>
              </w:rPr>
              <w:t xml:space="preserve">Movitá věc </w:t>
            </w:r>
            <w:r>
              <w:rPr>
                <w:color w:val="000000" w:themeColor="text1"/>
              </w:rPr>
              <w:t>(</w:t>
            </w:r>
            <w:r w:rsidRPr="005948B5">
              <w:rPr>
                <w:i/>
                <w:iCs/>
                <w:color w:val="000000" w:themeColor="text1"/>
              </w:rPr>
              <w:t>uvést výčet</w:t>
            </w:r>
            <w:r>
              <w:rPr>
                <w:color w:val="000000" w:themeColor="text1"/>
              </w:rPr>
              <w:t>)</w:t>
            </w:r>
            <w:r w:rsidRPr="00392D70">
              <w:rPr>
                <w:color w:val="000000" w:themeColor="text1"/>
                <w:sz w:val="28"/>
                <w:szCs w:val="28"/>
              </w:rPr>
              <w:t xml:space="preserve"> </w:t>
            </w:r>
          </w:p>
          <w:p w14:paraId="5FD1E2C9" w14:textId="2718B0B3" w:rsidR="00C75029" w:rsidRPr="00C75029" w:rsidRDefault="00C75029" w:rsidP="00566C1A">
            <w:pPr>
              <w:jc w:val="center"/>
            </w:pPr>
          </w:p>
        </w:tc>
        <w:tc>
          <w:tcPr>
            <w:tcW w:w="4394" w:type="dxa"/>
          </w:tcPr>
          <w:p w14:paraId="11F6213F" w14:textId="77777777" w:rsidR="005948B5" w:rsidRDefault="005948B5" w:rsidP="00566C1A">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2A663AC4" w14:textId="77777777" w:rsidR="005948B5" w:rsidRPr="00C75029" w:rsidRDefault="005948B5" w:rsidP="00566C1A">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color w:val="000000" w:themeColor="text1"/>
              </w:rPr>
              <w:t>Právní vztah</w:t>
            </w:r>
          </w:p>
        </w:tc>
      </w:tr>
      <w:tr w:rsidR="005948B5" w14:paraId="2E3F28B7" w14:textId="77777777" w:rsidTr="00566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347A0D4" w14:textId="77777777" w:rsidR="005948B5" w:rsidRPr="00BA5445" w:rsidRDefault="005948B5" w:rsidP="00566C1A">
            <w:pPr>
              <w:jc w:val="both"/>
              <w:rPr>
                <w:b w:val="0"/>
              </w:rPr>
            </w:pPr>
          </w:p>
        </w:tc>
        <w:tc>
          <w:tcPr>
            <w:tcW w:w="4394" w:type="dxa"/>
          </w:tcPr>
          <w:p w14:paraId="2DF1BF28" w14:textId="77777777" w:rsidR="005948B5" w:rsidRDefault="005948B5" w:rsidP="00566C1A">
            <w:pPr>
              <w:jc w:val="both"/>
              <w:cnfStyle w:val="000000100000" w:firstRow="0" w:lastRow="0" w:firstColumn="0" w:lastColumn="0" w:oddVBand="0" w:evenVBand="0" w:oddHBand="1" w:evenHBand="0" w:firstRowFirstColumn="0" w:firstRowLastColumn="0" w:lastRowFirstColumn="0" w:lastRowLastColumn="0"/>
            </w:pPr>
          </w:p>
        </w:tc>
      </w:tr>
      <w:tr w:rsidR="005948B5" w14:paraId="51DE99F7" w14:textId="77777777" w:rsidTr="00566C1A">
        <w:tc>
          <w:tcPr>
            <w:cnfStyle w:val="001000000000" w:firstRow="0" w:lastRow="0" w:firstColumn="1" w:lastColumn="0" w:oddVBand="0" w:evenVBand="0" w:oddHBand="0" w:evenHBand="0" w:firstRowFirstColumn="0" w:firstRowLastColumn="0" w:lastRowFirstColumn="0" w:lastRowLastColumn="0"/>
            <w:tcW w:w="4673" w:type="dxa"/>
          </w:tcPr>
          <w:p w14:paraId="4809BD63" w14:textId="77777777" w:rsidR="005948B5" w:rsidRDefault="005948B5" w:rsidP="00566C1A">
            <w:pPr>
              <w:jc w:val="both"/>
            </w:pPr>
          </w:p>
        </w:tc>
        <w:tc>
          <w:tcPr>
            <w:tcW w:w="4394" w:type="dxa"/>
          </w:tcPr>
          <w:p w14:paraId="38B34EB0" w14:textId="77777777" w:rsidR="005948B5" w:rsidRDefault="005948B5" w:rsidP="00566C1A">
            <w:pPr>
              <w:jc w:val="both"/>
              <w:cnfStyle w:val="000000000000" w:firstRow="0" w:lastRow="0" w:firstColumn="0" w:lastColumn="0" w:oddVBand="0" w:evenVBand="0" w:oddHBand="0" w:evenHBand="0" w:firstRowFirstColumn="0" w:firstRowLastColumn="0" w:lastRowFirstColumn="0" w:lastRowLastColumn="0"/>
            </w:pPr>
          </w:p>
        </w:tc>
      </w:tr>
      <w:tr w:rsidR="005948B5" w14:paraId="65691E10" w14:textId="77777777" w:rsidTr="00566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3C58560" w14:textId="77777777" w:rsidR="005948B5" w:rsidRDefault="005948B5" w:rsidP="00566C1A">
            <w:pPr>
              <w:jc w:val="both"/>
            </w:pPr>
          </w:p>
        </w:tc>
        <w:tc>
          <w:tcPr>
            <w:tcW w:w="4394" w:type="dxa"/>
          </w:tcPr>
          <w:p w14:paraId="2B9A9C40" w14:textId="77777777" w:rsidR="005948B5" w:rsidRDefault="005948B5" w:rsidP="00566C1A">
            <w:pPr>
              <w:jc w:val="both"/>
              <w:cnfStyle w:val="000000100000" w:firstRow="0" w:lastRow="0" w:firstColumn="0" w:lastColumn="0" w:oddVBand="0" w:evenVBand="0" w:oddHBand="1" w:evenHBand="0" w:firstRowFirstColumn="0" w:firstRowLastColumn="0" w:lastRowFirstColumn="0" w:lastRowLastColumn="0"/>
            </w:pPr>
          </w:p>
        </w:tc>
      </w:tr>
      <w:tr w:rsidR="005948B5" w14:paraId="28C9D7B0" w14:textId="77777777" w:rsidTr="00566C1A">
        <w:tc>
          <w:tcPr>
            <w:cnfStyle w:val="001000000000" w:firstRow="0" w:lastRow="0" w:firstColumn="1" w:lastColumn="0" w:oddVBand="0" w:evenVBand="0" w:oddHBand="0" w:evenHBand="0" w:firstRowFirstColumn="0" w:firstRowLastColumn="0" w:lastRowFirstColumn="0" w:lastRowLastColumn="0"/>
            <w:tcW w:w="4673" w:type="dxa"/>
          </w:tcPr>
          <w:p w14:paraId="0CB32B59" w14:textId="77777777" w:rsidR="005948B5" w:rsidRDefault="005948B5" w:rsidP="00566C1A">
            <w:pPr>
              <w:jc w:val="both"/>
            </w:pPr>
          </w:p>
        </w:tc>
        <w:tc>
          <w:tcPr>
            <w:tcW w:w="4394" w:type="dxa"/>
          </w:tcPr>
          <w:p w14:paraId="5092BF83" w14:textId="77777777" w:rsidR="005948B5" w:rsidRDefault="005948B5" w:rsidP="00566C1A">
            <w:pPr>
              <w:jc w:val="both"/>
              <w:cnfStyle w:val="000000000000" w:firstRow="0" w:lastRow="0" w:firstColumn="0" w:lastColumn="0" w:oddVBand="0" w:evenVBand="0" w:oddHBand="0" w:evenHBand="0" w:firstRowFirstColumn="0" w:firstRowLastColumn="0" w:lastRowFirstColumn="0" w:lastRowLastColumn="0"/>
            </w:pPr>
          </w:p>
        </w:tc>
      </w:tr>
      <w:tr w:rsidR="005948B5" w14:paraId="2BBA5180" w14:textId="77777777" w:rsidTr="00566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2643F45" w14:textId="77777777" w:rsidR="005948B5" w:rsidRPr="0036528C" w:rsidRDefault="005948B5" w:rsidP="00566C1A">
            <w:pPr>
              <w:jc w:val="both"/>
            </w:pPr>
          </w:p>
        </w:tc>
        <w:tc>
          <w:tcPr>
            <w:tcW w:w="4394" w:type="dxa"/>
          </w:tcPr>
          <w:p w14:paraId="3ADC2D15" w14:textId="77777777" w:rsidR="005948B5" w:rsidRDefault="005948B5" w:rsidP="00566C1A">
            <w:pPr>
              <w:jc w:val="both"/>
              <w:cnfStyle w:val="000000100000" w:firstRow="0" w:lastRow="0" w:firstColumn="0" w:lastColumn="0" w:oddVBand="0" w:evenVBand="0" w:oddHBand="1" w:evenHBand="0" w:firstRowFirstColumn="0" w:firstRowLastColumn="0" w:lastRowFirstColumn="0" w:lastRowLastColumn="0"/>
            </w:pPr>
          </w:p>
        </w:tc>
      </w:tr>
    </w:tbl>
    <w:p w14:paraId="1E10C232" w14:textId="52F6766D" w:rsidR="00D56014" w:rsidRPr="006A6388" w:rsidRDefault="002746C9" w:rsidP="00E7348C">
      <w:pPr>
        <w:pStyle w:val="Nadpis1"/>
        <w:numPr>
          <w:ilvl w:val="0"/>
          <w:numId w:val="14"/>
        </w:numPr>
        <w:spacing w:before="600" w:after="120"/>
        <w:ind w:left="567" w:hanging="567"/>
        <w:jc w:val="both"/>
        <w:rPr>
          <w:rFonts w:ascii="Arial" w:hAnsi="Arial" w:cs="Arial"/>
          <w:caps/>
          <w:sz w:val="26"/>
          <w:szCs w:val="26"/>
        </w:rPr>
      </w:pPr>
      <w:bookmarkStart w:id="25" w:name="_Toc119314732"/>
      <w:r w:rsidRPr="006A6388">
        <w:rPr>
          <w:rFonts w:ascii="Arial" w:hAnsi="Arial" w:cs="Arial"/>
          <w:caps/>
          <w:sz w:val="26"/>
          <w:szCs w:val="26"/>
        </w:rPr>
        <w:t xml:space="preserve">soulad </w:t>
      </w:r>
      <w:r w:rsidR="008259B6" w:rsidRPr="006A6388">
        <w:rPr>
          <w:rFonts w:ascii="Arial" w:hAnsi="Arial" w:cs="Arial"/>
          <w:caps/>
          <w:sz w:val="26"/>
          <w:szCs w:val="26"/>
        </w:rPr>
        <w:t xml:space="preserve">projektu </w:t>
      </w:r>
      <w:r w:rsidRPr="006A6388">
        <w:rPr>
          <w:rFonts w:ascii="Arial" w:hAnsi="Arial" w:cs="Arial"/>
          <w:caps/>
          <w:sz w:val="26"/>
          <w:szCs w:val="26"/>
        </w:rPr>
        <w:t>s principy zajišťujícími rovn</w:t>
      </w:r>
      <w:r w:rsidR="006A6388">
        <w:rPr>
          <w:rFonts w:ascii="Arial" w:hAnsi="Arial" w:cs="Arial"/>
          <w:caps/>
          <w:sz w:val="26"/>
          <w:szCs w:val="26"/>
        </w:rPr>
        <w:t>é příležitosti</w:t>
      </w:r>
      <w:r w:rsidRPr="006A6388">
        <w:rPr>
          <w:rFonts w:ascii="Arial" w:hAnsi="Arial" w:cs="Arial"/>
          <w:caps/>
          <w:sz w:val="26"/>
          <w:szCs w:val="26"/>
        </w:rPr>
        <w:t xml:space="preserve"> a nediskriminaci a s principy udržitelného Rozvoje</w:t>
      </w:r>
      <w:r w:rsidR="008259B6" w:rsidRPr="006A6388">
        <w:rPr>
          <w:rFonts w:ascii="Arial" w:hAnsi="Arial" w:cs="Arial"/>
          <w:caps/>
          <w:sz w:val="26"/>
          <w:szCs w:val="26"/>
        </w:rPr>
        <w:t xml:space="preserve"> </w:t>
      </w:r>
      <w:r w:rsidR="00F378D8" w:rsidRPr="006A6388">
        <w:rPr>
          <w:rFonts w:ascii="Arial" w:hAnsi="Arial" w:cs="Arial"/>
          <w:caps/>
          <w:sz w:val="26"/>
          <w:szCs w:val="26"/>
        </w:rPr>
        <w:t>(ho</w:t>
      </w:r>
      <w:r w:rsidR="00C87926" w:rsidRPr="006A6388">
        <w:rPr>
          <w:rFonts w:ascii="Arial" w:hAnsi="Arial" w:cs="Arial"/>
          <w:caps/>
          <w:sz w:val="26"/>
          <w:szCs w:val="26"/>
        </w:rPr>
        <w:t>rizontální principy)</w:t>
      </w:r>
      <w:bookmarkEnd w:id="25"/>
    </w:p>
    <w:p w14:paraId="40FEE4CE" w14:textId="61808A37" w:rsidR="00270AD5" w:rsidRPr="00555D85" w:rsidRDefault="00270AD5" w:rsidP="00555D85">
      <w:pPr>
        <w:jc w:val="both"/>
      </w:pPr>
      <w:r w:rsidRPr="00851407">
        <w:rPr>
          <w:rFonts w:ascii="Arial" w:hAnsi="Arial" w:cs="Arial"/>
        </w:rPr>
        <w:t xml:space="preserve">Žadatel </w:t>
      </w:r>
      <w:r>
        <w:rPr>
          <w:rFonts w:ascii="Arial" w:hAnsi="Arial" w:cs="Arial"/>
        </w:rPr>
        <w:t xml:space="preserve">o podporu </w:t>
      </w:r>
      <w:r w:rsidR="006A6388" w:rsidRPr="006A6388">
        <w:rPr>
          <w:rFonts w:ascii="Arial" w:hAnsi="Arial" w:cs="Arial"/>
        </w:rPr>
        <w:t xml:space="preserve">s ohledem na charakter a zaměření projektu </w:t>
      </w:r>
      <w:r>
        <w:rPr>
          <w:rFonts w:ascii="Arial" w:hAnsi="Arial" w:cs="Arial"/>
        </w:rPr>
        <w:t xml:space="preserve">určí, popíše a zdůvodní </w:t>
      </w:r>
      <w:r w:rsidRPr="00851407">
        <w:rPr>
          <w:rFonts w:ascii="Arial" w:hAnsi="Arial" w:cs="Arial"/>
        </w:rPr>
        <w:t xml:space="preserve">vliv projektu na </w:t>
      </w:r>
      <w:r w:rsidR="00840E41">
        <w:rPr>
          <w:rFonts w:ascii="Arial" w:hAnsi="Arial" w:cs="Arial"/>
        </w:rPr>
        <w:t xml:space="preserve">jednotlivé </w:t>
      </w:r>
      <w:r w:rsidRPr="00851407">
        <w:rPr>
          <w:rFonts w:ascii="Arial" w:hAnsi="Arial" w:cs="Arial"/>
        </w:rPr>
        <w:t>horizontální princip</w:t>
      </w:r>
      <w:r w:rsidR="00840E41">
        <w:rPr>
          <w:rFonts w:ascii="Arial" w:hAnsi="Arial" w:cs="Arial"/>
        </w:rPr>
        <w:t>y</w:t>
      </w:r>
      <w:r>
        <w:rPr>
          <w:rFonts w:ascii="Arial" w:hAnsi="Arial" w:cs="Arial"/>
        </w:rPr>
        <w:t>.</w:t>
      </w:r>
    </w:p>
    <w:p w14:paraId="25BE6043" w14:textId="1B4353AC" w:rsidR="00126308" w:rsidRPr="00C321D5" w:rsidRDefault="00126308" w:rsidP="00126308">
      <w:pPr>
        <w:pStyle w:val="Nadpis1"/>
        <w:jc w:val="both"/>
        <w:rPr>
          <w:rFonts w:ascii="Arial" w:hAnsi="Arial" w:cs="Arial"/>
          <w:caps/>
          <w:sz w:val="22"/>
          <w:szCs w:val="22"/>
        </w:rPr>
      </w:pPr>
      <w:bookmarkStart w:id="26" w:name="_Toc119314733"/>
      <w:r>
        <w:rPr>
          <w:rFonts w:ascii="Arial" w:hAnsi="Arial" w:cs="Arial"/>
          <w:caps/>
          <w:sz w:val="22"/>
          <w:szCs w:val="22"/>
        </w:rPr>
        <w:t>6</w:t>
      </w:r>
      <w:r w:rsidRPr="00C321D5">
        <w:rPr>
          <w:rFonts w:ascii="Arial" w:hAnsi="Arial" w:cs="Arial"/>
          <w:caps/>
          <w:sz w:val="22"/>
          <w:szCs w:val="22"/>
        </w:rPr>
        <w:t xml:space="preserve">.1 </w:t>
      </w:r>
      <w:r>
        <w:rPr>
          <w:rFonts w:ascii="Arial" w:hAnsi="Arial" w:cs="Arial"/>
          <w:caps/>
          <w:sz w:val="22"/>
          <w:szCs w:val="22"/>
        </w:rPr>
        <w:t>Soulad projektu s principy zajišťujícími rovn</w:t>
      </w:r>
      <w:r w:rsidR="00AD6189">
        <w:rPr>
          <w:rFonts w:ascii="Arial" w:hAnsi="Arial" w:cs="Arial"/>
          <w:caps/>
          <w:sz w:val="22"/>
          <w:szCs w:val="22"/>
        </w:rPr>
        <w:t>é příležitosti</w:t>
      </w:r>
      <w:r>
        <w:rPr>
          <w:rFonts w:ascii="Arial" w:hAnsi="Arial" w:cs="Arial"/>
          <w:caps/>
          <w:sz w:val="22"/>
          <w:szCs w:val="22"/>
        </w:rPr>
        <w:t xml:space="preserve"> a nediskriminaci</w:t>
      </w:r>
      <w:bookmarkEnd w:id="26"/>
      <w:r>
        <w:rPr>
          <w:rFonts w:ascii="Arial" w:hAnsi="Arial" w:cs="Arial"/>
          <w:caps/>
          <w:sz w:val="22"/>
          <w:szCs w:val="22"/>
        </w:rPr>
        <w:t xml:space="preserve"> </w:t>
      </w:r>
    </w:p>
    <w:p w14:paraId="43E6B2F6" w14:textId="2B52AB5B" w:rsidR="00566C1A" w:rsidRDefault="00D56014" w:rsidP="00126308">
      <w:pPr>
        <w:spacing w:before="120"/>
        <w:jc w:val="both"/>
        <w:rPr>
          <w:rFonts w:ascii="Arial" w:hAnsi="Arial" w:cs="Arial"/>
        </w:rPr>
      </w:pPr>
      <w:r w:rsidRPr="00D56014">
        <w:rPr>
          <w:rFonts w:ascii="Arial" w:hAnsi="Arial" w:cs="Arial"/>
        </w:rPr>
        <w:t>V souladu s</w:t>
      </w:r>
      <w:r>
        <w:rPr>
          <w:rFonts w:ascii="Arial" w:hAnsi="Arial" w:cs="Arial"/>
        </w:rPr>
        <w:t xml:space="preserve"> čl. </w:t>
      </w:r>
      <w:r w:rsidRPr="00D56014">
        <w:rPr>
          <w:rFonts w:ascii="Arial" w:hAnsi="Arial" w:cs="Arial"/>
        </w:rPr>
        <w:t>9</w:t>
      </w:r>
      <w:r w:rsidR="002746C9">
        <w:rPr>
          <w:rFonts w:ascii="Arial" w:hAnsi="Arial" w:cs="Arial"/>
        </w:rPr>
        <w:t xml:space="preserve"> </w:t>
      </w:r>
      <w:r w:rsidRPr="00D56014">
        <w:rPr>
          <w:rFonts w:ascii="Arial" w:hAnsi="Arial" w:cs="Arial"/>
        </w:rPr>
        <w:t>Horizontální zásady</w:t>
      </w:r>
      <w:r w:rsidR="002746C9">
        <w:rPr>
          <w:rFonts w:ascii="Arial" w:hAnsi="Arial" w:cs="Arial"/>
        </w:rPr>
        <w:t xml:space="preserve"> nařízení Evropského parlamentu a Rady (EU) 2021/1060 musí být při realizaci projektu a následném využívání jeho výsledků</w:t>
      </w:r>
      <w:r w:rsidR="00856395">
        <w:rPr>
          <w:rFonts w:ascii="Arial" w:hAnsi="Arial" w:cs="Arial"/>
        </w:rPr>
        <w:t xml:space="preserve"> zohledněno a zajištěno dodržování </w:t>
      </w:r>
      <w:bookmarkStart w:id="27" w:name="_Hlk115169949"/>
      <w:r w:rsidR="00AD6189">
        <w:rPr>
          <w:rFonts w:ascii="Arial" w:hAnsi="Arial" w:cs="Arial"/>
        </w:rPr>
        <w:t>rovných příležitostí a nediskriminace, tj. zajištění</w:t>
      </w:r>
      <w:bookmarkEnd w:id="27"/>
      <w:r w:rsidR="00AD6189">
        <w:rPr>
          <w:rFonts w:ascii="Arial" w:hAnsi="Arial" w:cs="Arial"/>
        </w:rPr>
        <w:t xml:space="preserve"> </w:t>
      </w:r>
      <w:r w:rsidRPr="00D56014">
        <w:rPr>
          <w:rFonts w:ascii="Arial" w:hAnsi="Arial" w:cs="Arial"/>
        </w:rPr>
        <w:t>genderov</w:t>
      </w:r>
      <w:r w:rsidR="00856395">
        <w:rPr>
          <w:rFonts w:ascii="Arial" w:hAnsi="Arial" w:cs="Arial"/>
        </w:rPr>
        <w:t>é</w:t>
      </w:r>
      <w:r w:rsidRPr="00D56014">
        <w:rPr>
          <w:rFonts w:ascii="Arial" w:hAnsi="Arial" w:cs="Arial"/>
        </w:rPr>
        <w:t xml:space="preserve"> rovnost</w:t>
      </w:r>
      <w:r w:rsidR="00856395">
        <w:rPr>
          <w:rFonts w:ascii="Arial" w:hAnsi="Arial" w:cs="Arial"/>
        </w:rPr>
        <w:t xml:space="preserve">i, </w:t>
      </w:r>
      <w:r w:rsidR="00AD6189">
        <w:rPr>
          <w:rFonts w:ascii="Arial" w:hAnsi="Arial" w:cs="Arial"/>
        </w:rPr>
        <w:t>zajištění ne</w:t>
      </w:r>
      <w:r w:rsidRPr="00D56014">
        <w:rPr>
          <w:rFonts w:ascii="Arial" w:hAnsi="Arial" w:cs="Arial"/>
        </w:rPr>
        <w:t>diskriminac</w:t>
      </w:r>
      <w:r w:rsidR="00AD6189">
        <w:rPr>
          <w:rFonts w:ascii="Arial" w:hAnsi="Arial" w:cs="Arial"/>
        </w:rPr>
        <w:t>e</w:t>
      </w:r>
      <w:r w:rsidRPr="00D56014">
        <w:rPr>
          <w:rFonts w:ascii="Arial" w:hAnsi="Arial" w:cs="Arial"/>
        </w:rPr>
        <w:t xml:space="preserve"> na základě rasy nebo etnického původu, náboženského vyznání nebo přesvědčení, zdravotního postižení, věku nebo sexuální orientace</w:t>
      </w:r>
      <w:r w:rsidR="00B61331">
        <w:rPr>
          <w:rFonts w:ascii="Arial" w:hAnsi="Arial" w:cs="Arial"/>
        </w:rPr>
        <w:t xml:space="preserve">. </w:t>
      </w:r>
      <w:r w:rsidR="00856395">
        <w:rPr>
          <w:rFonts w:ascii="Arial" w:hAnsi="Arial" w:cs="Arial"/>
        </w:rPr>
        <w:t xml:space="preserve">V této kapitole </w:t>
      </w:r>
      <w:r w:rsidR="007169A8">
        <w:rPr>
          <w:rFonts w:ascii="Arial" w:hAnsi="Arial" w:cs="Arial"/>
        </w:rPr>
        <w:t xml:space="preserve">popíše </w:t>
      </w:r>
      <w:r w:rsidR="00856395">
        <w:rPr>
          <w:rFonts w:ascii="Arial" w:hAnsi="Arial" w:cs="Arial"/>
        </w:rPr>
        <w:t xml:space="preserve">žadatel </w:t>
      </w:r>
      <w:r w:rsidR="007169A8">
        <w:rPr>
          <w:rFonts w:ascii="Arial" w:hAnsi="Arial" w:cs="Arial"/>
        </w:rPr>
        <w:t xml:space="preserve">o podporu </w:t>
      </w:r>
      <w:r w:rsidR="00AD6189" w:rsidRPr="00AD6189">
        <w:rPr>
          <w:rFonts w:ascii="Arial" w:hAnsi="Arial" w:cs="Arial"/>
        </w:rPr>
        <w:t xml:space="preserve">s ohledem na charakter a zaměření projektu </w:t>
      </w:r>
      <w:r w:rsidR="00856395">
        <w:rPr>
          <w:rFonts w:ascii="Arial" w:hAnsi="Arial" w:cs="Arial"/>
        </w:rPr>
        <w:t xml:space="preserve">akce </w:t>
      </w:r>
      <w:bookmarkStart w:id="28" w:name="_Hlk102980182"/>
      <w:r w:rsidR="00856395" w:rsidRPr="00856395">
        <w:rPr>
          <w:rFonts w:ascii="Arial" w:hAnsi="Arial" w:cs="Arial"/>
        </w:rPr>
        <w:t>zajišťující rovn</w:t>
      </w:r>
      <w:r w:rsidR="00AD6189">
        <w:rPr>
          <w:rFonts w:ascii="Arial" w:hAnsi="Arial" w:cs="Arial"/>
        </w:rPr>
        <w:t>é příležitosti</w:t>
      </w:r>
      <w:r w:rsidR="00856395" w:rsidRPr="00856395">
        <w:rPr>
          <w:rFonts w:ascii="Arial" w:hAnsi="Arial" w:cs="Arial"/>
        </w:rPr>
        <w:t xml:space="preserve"> a nediskriminaci</w:t>
      </w:r>
      <w:bookmarkEnd w:id="28"/>
      <w:r w:rsidR="00126308">
        <w:rPr>
          <w:rFonts w:ascii="Arial" w:hAnsi="Arial" w:cs="Arial"/>
        </w:rPr>
        <w:t>.</w:t>
      </w:r>
    </w:p>
    <w:p w14:paraId="21EB5D92" w14:textId="0107B321" w:rsidR="00AD6189" w:rsidRDefault="00126308" w:rsidP="00126308">
      <w:pPr>
        <w:pStyle w:val="Odstavecseseznamem"/>
        <w:numPr>
          <w:ilvl w:val="0"/>
          <w:numId w:val="4"/>
        </w:numPr>
        <w:jc w:val="both"/>
        <w:rPr>
          <w:rFonts w:ascii="Arial" w:hAnsi="Arial" w:cs="Arial"/>
        </w:rPr>
      </w:pPr>
      <w:r w:rsidRPr="00126308">
        <w:rPr>
          <w:rFonts w:ascii="Arial" w:hAnsi="Arial" w:cs="Arial"/>
        </w:rPr>
        <w:t xml:space="preserve">Popis </w:t>
      </w:r>
      <w:r w:rsidR="00AD6189">
        <w:rPr>
          <w:rFonts w:ascii="Arial" w:hAnsi="Arial" w:cs="Arial"/>
        </w:rPr>
        <w:t xml:space="preserve">a zdůvodnění </w:t>
      </w:r>
      <w:r w:rsidRPr="00126308">
        <w:rPr>
          <w:rFonts w:ascii="Arial" w:hAnsi="Arial" w:cs="Arial"/>
        </w:rPr>
        <w:t>vlivů projektu na rovné příležitosti</w:t>
      </w:r>
      <w:r w:rsidR="00AD6189">
        <w:rPr>
          <w:rFonts w:ascii="Arial" w:hAnsi="Arial" w:cs="Arial"/>
        </w:rPr>
        <w:t xml:space="preserve"> a ne</w:t>
      </w:r>
      <w:r w:rsidRPr="00126308">
        <w:rPr>
          <w:rFonts w:ascii="Arial" w:hAnsi="Arial" w:cs="Arial"/>
        </w:rPr>
        <w:t>diskriminac</w:t>
      </w:r>
      <w:r w:rsidR="00AD6189">
        <w:rPr>
          <w:rFonts w:ascii="Arial" w:hAnsi="Arial" w:cs="Arial"/>
        </w:rPr>
        <w:t>i</w:t>
      </w:r>
      <w:r w:rsidR="00762F05">
        <w:rPr>
          <w:rFonts w:ascii="Arial" w:hAnsi="Arial" w:cs="Arial"/>
        </w:rPr>
        <w:t>;</w:t>
      </w:r>
    </w:p>
    <w:p w14:paraId="733D5C72" w14:textId="55894653" w:rsidR="00126308" w:rsidRDefault="00AD6189" w:rsidP="00AD6189">
      <w:pPr>
        <w:pStyle w:val="Odstavecseseznamem"/>
        <w:jc w:val="both"/>
        <w:rPr>
          <w:rFonts w:ascii="Arial" w:hAnsi="Arial" w:cs="Arial"/>
        </w:rPr>
      </w:pPr>
      <w:r w:rsidRPr="00AD6189">
        <w:rPr>
          <w:rFonts w:ascii="Arial" w:hAnsi="Arial" w:cs="Arial"/>
        </w:rPr>
        <w:t>Žadatel popíše, zda je projekt pozitivní či neutrální k rovným příležitostem a nediskriminaci</w:t>
      </w:r>
      <w:r w:rsidR="00F22E77">
        <w:rPr>
          <w:rFonts w:ascii="Arial" w:hAnsi="Arial" w:cs="Arial"/>
        </w:rPr>
        <w:t xml:space="preserve">, včetně popisu </w:t>
      </w:r>
      <w:r w:rsidR="00F22E77" w:rsidRPr="00F22E77">
        <w:rPr>
          <w:rFonts w:ascii="Arial" w:hAnsi="Arial" w:cs="Arial"/>
        </w:rPr>
        <w:t xml:space="preserve">technických </w:t>
      </w:r>
      <w:r w:rsidR="00F22E77">
        <w:rPr>
          <w:rFonts w:ascii="Arial" w:hAnsi="Arial" w:cs="Arial"/>
        </w:rPr>
        <w:t xml:space="preserve">a technologických </w:t>
      </w:r>
      <w:r w:rsidR="00F22E77" w:rsidRPr="00F22E77">
        <w:rPr>
          <w:rFonts w:ascii="Arial" w:hAnsi="Arial" w:cs="Arial"/>
        </w:rPr>
        <w:t xml:space="preserve">parametrů </w:t>
      </w:r>
      <w:r w:rsidR="002D68C2">
        <w:rPr>
          <w:rFonts w:ascii="Arial" w:hAnsi="Arial" w:cs="Arial"/>
        </w:rPr>
        <w:t>inteligentního dopravního systému usnadňujících přístup k jeho aplikacím nebo službám</w:t>
      </w:r>
      <w:r w:rsidR="00F22E77" w:rsidRPr="00F22E77">
        <w:rPr>
          <w:rFonts w:ascii="Arial" w:hAnsi="Arial" w:cs="Arial"/>
        </w:rPr>
        <w:t xml:space="preserve"> osobám se sníženou schopností pohybu</w:t>
      </w:r>
      <w:r w:rsidR="00F22E77">
        <w:rPr>
          <w:rFonts w:ascii="Arial" w:hAnsi="Arial" w:cs="Arial"/>
        </w:rPr>
        <w:t>,</w:t>
      </w:r>
      <w:r w:rsidR="00F22E77" w:rsidRPr="00F22E77">
        <w:rPr>
          <w:rFonts w:ascii="Arial" w:hAnsi="Arial" w:cs="Arial"/>
        </w:rPr>
        <w:t xml:space="preserve"> orientace</w:t>
      </w:r>
      <w:r w:rsidR="00F22E77">
        <w:rPr>
          <w:rFonts w:ascii="Arial" w:hAnsi="Arial" w:cs="Arial"/>
        </w:rPr>
        <w:t xml:space="preserve"> anebo komunikace.</w:t>
      </w:r>
    </w:p>
    <w:p w14:paraId="22AA729D" w14:textId="77777777" w:rsidR="00762F05" w:rsidRDefault="00762F05" w:rsidP="00762F05">
      <w:pPr>
        <w:pStyle w:val="Odstavecseseznamem"/>
        <w:numPr>
          <w:ilvl w:val="0"/>
          <w:numId w:val="4"/>
        </w:numPr>
        <w:jc w:val="both"/>
        <w:rPr>
          <w:rFonts w:ascii="Arial" w:hAnsi="Arial" w:cs="Arial"/>
        </w:rPr>
      </w:pPr>
      <w:r w:rsidRPr="007E16B3">
        <w:rPr>
          <w:rFonts w:ascii="Arial" w:hAnsi="Arial" w:cs="Arial"/>
        </w:rPr>
        <w:t>Popis a zdůvodnění vlivu projektu na rovnost žen a mužů</w:t>
      </w:r>
      <w:r>
        <w:rPr>
          <w:rFonts w:ascii="Arial" w:hAnsi="Arial" w:cs="Arial"/>
        </w:rPr>
        <w:t>;</w:t>
      </w:r>
    </w:p>
    <w:p w14:paraId="7FFBA64E" w14:textId="77777777" w:rsidR="00762F05" w:rsidRPr="00C321D5" w:rsidRDefault="00762F05" w:rsidP="00762F05">
      <w:pPr>
        <w:pStyle w:val="Odstavecseseznamem"/>
        <w:jc w:val="both"/>
        <w:rPr>
          <w:rFonts w:ascii="Arial" w:hAnsi="Arial" w:cs="Arial"/>
        </w:rPr>
      </w:pPr>
      <w:r w:rsidRPr="007E16B3">
        <w:rPr>
          <w:rFonts w:ascii="Arial" w:hAnsi="Arial" w:cs="Arial"/>
        </w:rPr>
        <w:t>Žadatel popíše, zda je projekt pozitivní či neutrální k rovnosti mezi ženami a muži</w:t>
      </w:r>
      <w:r>
        <w:rPr>
          <w:rFonts w:ascii="Arial" w:hAnsi="Arial" w:cs="Arial"/>
        </w:rPr>
        <w:t>.</w:t>
      </w:r>
    </w:p>
    <w:p w14:paraId="62934DA4" w14:textId="22C14BD8" w:rsidR="00126308" w:rsidRPr="00C321D5" w:rsidRDefault="00126308" w:rsidP="00126308">
      <w:pPr>
        <w:pStyle w:val="Nadpis1"/>
        <w:jc w:val="both"/>
        <w:rPr>
          <w:rFonts w:ascii="Arial" w:hAnsi="Arial" w:cs="Arial"/>
          <w:caps/>
          <w:sz w:val="22"/>
          <w:szCs w:val="22"/>
        </w:rPr>
      </w:pPr>
      <w:bookmarkStart w:id="29" w:name="_Toc119314734"/>
      <w:r>
        <w:rPr>
          <w:rFonts w:ascii="Arial" w:hAnsi="Arial" w:cs="Arial"/>
          <w:caps/>
          <w:sz w:val="22"/>
          <w:szCs w:val="22"/>
        </w:rPr>
        <w:t>6</w:t>
      </w:r>
      <w:r w:rsidRPr="00C321D5">
        <w:rPr>
          <w:rFonts w:ascii="Arial" w:hAnsi="Arial" w:cs="Arial"/>
          <w:caps/>
          <w:sz w:val="22"/>
          <w:szCs w:val="22"/>
        </w:rPr>
        <w:t>.</w:t>
      </w:r>
      <w:r w:rsidR="002849F0">
        <w:rPr>
          <w:rFonts w:ascii="Arial" w:hAnsi="Arial" w:cs="Arial"/>
          <w:caps/>
          <w:sz w:val="22"/>
          <w:szCs w:val="22"/>
        </w:rPr>
        <w:t>2</w:t>
      </w:r>
      <w:r w:rsidRPr="00C321D5">
        <w:rPr>
          <w:rFonts w:ascii="Arial" w:hAnsi="Arial" w:cs="Arial"/>
          <w:caps/>
          <w:sz w:val="22"/>
          <w:szCs w:val="22"/>
        </w:rPr>
        <w:t xml:space="preserve"> </w:t>
      </w:r>
      <w:r>
        <w:rPr>
          <w:rFonts w:ascii="Arial" w:hAnsi="Arial" w:cs="Arial"/>
          <w:caps/>
          <w:sz w:val="22"/>
          <w:szCs w:val="22"/>
        </w:rPr>
        <w:t xml:space="preserve">Soulad projektu s principy </w:t>
      </w:r>
      <w:r w:rsidR="002849F0">
        <w:rPr>
          <w:rFonts w:ascii="Arial" w:hAnsi="Arial" w:cs="Arial"/>
          <w:caps/>
          <w:sz w:val="22"/>
          <w:szCs w:val="22"/>
        </w:rPr>
        <w:t>udržitelného rozvoje</w:t>
      </w:r>
      <w:bookmarkEnd w:id="29"/>
    </w:p>
    <w:p w14:paraId="651BB23D" w14:textId="19715E9B" w:rsidR="00D56014" w:rsidRDefault="00721F86" w:rsidP="00566C1A">
      <w:pPr>
        <w:spacing w:before="120"/>
        <w:jc w:val="both"/>
        <w:rPr>
          <w:rFonts w:ascii="Arial" w:hAnsi="Arial" w:cs="Arial"/>
        </w:rPr>
      </w:pPr>
      <w:r>
        <w:rPr>
          <w:rFonts w:ascii="Arial" w:hAnsi="Arial" w:cs="Arial"/>
        </w:rPr>
        <w:t>Projekt musí být realizován v souladu s</w:t>
      </w:r>
      <w:r w:rsidR="007169A8">
        <w:rPr>
          <w:rFonts w:ascii="Arial" w:hAnsi="Arial" w:cs="Arial"/>
        </w:rPr>
        <w:t xml:space="preserve"> cíli a zásadami </w:t>
      </w:r>
      <w:r w:rsidR="00D56014" w:rsidRPr="00D56014">
        <w:rPr>
          <w:rFonts w:ascii="Arial" w:hAnsi="Arial" w:cs="Arial"/>
        </w:rPr>
        <w:t xml:space="preserve">udržitelného rozvoje </w:t>
      </w:r>
      <w:r w:rsidR="007169A8">
        <w:rPr>
          <w:rFonts w:ascii="Arial" w:hAnsi="Arial" w:cs="Arial"/>
        </w:rPr>
        <w:t xml:space="preserve">a zásadou </w:t>
      </w:r>
      <w:r w:rsidR="00D56014" w:rsidRPr="00D56014">
        <w:rPr>
          <w:rFonts w:ascii="Arial" w:hAnsi="Arial" w:cs="Arial"/>
        </w:rPr>
        <w:t>„významně nepoškozovat“</w:t>
      </w:r>
      <w:r w:rsidR="007169A8">
        <w:rPr>
          <w:rFonts w:ascii="Arial" w:hAnsi="Arial" w:cs="Arial"/>
        </w:rPr>
        <w:t xml:space="preserve"> („DNSH“) </w:t>
      </w:r>
      <w:r w:rsidR="00D56014" w:rsidRPr="00D56014">
        <w:rPr>
          <w:rFonts w:ascii="Arial" w:hAnsi="Arial" w:cs="Arial"/>
        </w:rPr>
        <w:t>v oblasti životního prostředí</w:t>
      </w:r>
      <w:r w:rsidR="007169A8">
        <w:rPr>
          <w:rFonts w:ascii="Arial" w:hAnsi="Arial" w:cs="Arial"/>
        </w:rPr>
        <w:t xml:space="preserve">. </w:t>
      </w:r>
    </w:p>
    <w:p w14:paraId="541AFFD1" w14:textId="4CCA1927" w:rsidR="003364F7" w:rsidRPr="00080FA4" w:rsidRDefault="0009701E" w:rsidP="00A86260">
      <w:pPr>
        <w:pStyle w:val="Odstavecseseznamem"/>
        <w:numPr>
          <w:ilvl w:val="0"/>
          <w:numId w:val="34"/>
        </w:numPr>
        <w:jc w:val="both"/>
        <w:rPr>
          <w:rFonts w:ascii="Arial" w:hAnsi="Arial" w:cs="Arial"/>
          <w:color w:val="000000" w:themeColor="text1"/>
        </w:rPr>
      </w:pPr>
      <w:r>
        <w:rPr>
          <w:rFonts w:ascii="Arial" w:hAnsi="Arial" w:cs="Arial"/>
          <w:color w:val="000000" w:themeColor="text1"/>
          <w:shd w:val="clear" w:color="auto" w:fill="FFFFFF"/>
        </w:rPr>
        <w:t>Popis souladu projektu s principy udržitelného roz</w:t>
      </w:r>
      <w:r w:rsidR="003B5F5C">
        <w:rPr>
          <w:rFonts w:ascii="Arial" w:hAnsi="Arial" w:cs="Arial"/>
          <w:color w:val="000000" w:themeColor="text1"/>
          <w:shd w:val="clear" w:color="auto" w:fill="FFFFFF"/>
        </w:rPr>
        <w:t>v</w:t>
      </w:r>
      <w:r>
        <w:rPr>
          <w:rFonts w:ascii="Arial" w:hAnsi="Arial" w:cs="Arial"/>
          <w:color w:val="000000" w:themeColor="text1"/>
          <w:shd w:val="clear" w:color="auto" w:fill="FFFFFF"/>
        </w:rPr>
        <w:t>oje a vlivů projektu na životní prostředí:</w:t>
      </w:r>
    </w:p>
    <w:p w14:paraId="0E09912A" w14:textId="77AF2DA3" w:rsidR="00E0283A" w:rsidRDefault="00CF3B51" w:rsidP="00A86260">
      <w:pPr>
        <w:pStyle w:val="Odstavecseseznamem"/>
        <w:numPr>
          <w:ilvl w:val="1"/>
          <w:numId w:val="45"/>
        </w:numPr>
        <w:jc w:val="both"/>
        <w:rPr>
          <w:rFonts w:ascii="Arial" w:hAnsi="Arial" w:cs="Arial"/>
        </w:rPr>
      </w:pPr>
      <w:r>
        <w:rPr>
          <w:rFonts w:ascii="Arial" w:hAnsi="Arial" w:cs="Arial"/>
        </w:rPr>
        <w:t>Vlivy na k</w:t>
      </w:r>
      <w:r w:rsidR="0009701E">
        <w:rPr>
          <w:rFonts w:ascii="Arial" w:hAnsi="Arial" w:cs="Arial"/>
        </w:rPr>
        <w:t>lima</w:t>
      </w:r>
      <w:r w:rsidR="00495C84">
        <w:rPr>
          <w:rFonts w:ascii="Arial" w:hAnsi="Arial" w:cs="Arial"/>
        </w:rPr>
        <w:t xml:space="preserve"> (</w:t>
      </w:r>
      <w:r w:rsidR="00AF0EFA" w:rsidRPr="00AF0EFA">
        <w:rPr>
          <w:rFonts w:ascii="Arial" w:hAnsi="Arial" w:cs="Arial"/>
        </w:rPr>
        <w:t>zmírňování změny klimatu, přizpůsobování se změně klimatu</w:t>
      </w:r>
      <w:r w:rsidR="00AF0EFA">
        <w:rPr>
          <w:rFonts w:ascii="Arial" w:hAnsi="Arial" w:cs="Arial"/>
        </w:rPr>
        <w:t>)</w:t>
      </w:r>
      <w:r w:rsidR="000719A1">
        <w:rPr>
          <w:rFonts w:ascii="Arial" w:hAnsi="Arial" w:cs="Arial"/>
        </w:rPr>
        <w:t>:</w:t>
      </w:r>
    </w:p>
    <w:p w14:paraId="6D0B7B04" w14:textId="29F57F46" w:rsidR="00A86260" w:rsidRDefault="00247B60" w:rsidP="0091703A">
      <w:pPr>
        <w:pStyle w:val="Odstavecseseznamem"/>
        <w:numPr>
          <w:ilvl w:val="2"/>
          <w:numId w:val="45"/>
        </w:numPr>
        <w:jc w:val="both"/>
        <w:rPr>
          <w:rFonts w:ascii="Arial" w:hAnsi="Arial" w:cs="Arial"/>
        </w:rPr>
      </w:pPr>
      <w:r>
        <w:rPr>
          <w:rFonts w:ascii="Arial" w:hAnsi="Arial" w:cs="Arial"/>
        </w:rPr>
        <w:t xml:space="preserve">popis, že projektem nedojde ke zvýšení emisí skleníkových plynů a bude zajištěna klimatická odolnost </w:t>
      </w:r>
      <w:r w:rsidR="001C60E7">
        <w:rPr>
          <w:rFonts w:ascii="Arial" w:hAnsi="Arial" w:cs="Arial"/>
        </w:rPr>
        <w:t xml:space="preserve">podpořené </w:t>
      </w:r>
      <w:r>
        <w:rPr>
          <w:rFonts w:ascii="Arial" w:hAnsi="Arial" w:cs="Arial"/>
        </w:rPr>
        <w:t>infrastruktury</w:t>
      </w:r>
      <w:r w:rsidR="0009701E">
        <w:rPr>
          <w:rFonts w:ascii="Arial" w:hAnsi="Arial" w:cs="Arial"/>
        </w:rPr>
        <w:t>;</w:t>
      </w:r>
    </w:p>
    <w:p w14:paraId="149F132C" w14:textId="77777777" w:rsidR="000719A1" w:rsidRDefault="00CF3B51" w:rsidP="00A86260">
      <w:pPr>
        <w:pStyle w:val="Odstavecseseznamem"/>
        <w:numPr>
          <w:ilvl w:val="1"/>
          <w:numId w:val="45"/>
        </w:numPr>
        <w:jc w:val="both"/>
        <w:rPr>
          <w:rFonts w:ascii="Arial" w:hAnsi="Arial" w:cs="Arial"/>
        </w:rPr>
      </w:pPr>
      <w:r>
        <w:rPr>
          <w:rFonts w:ascii="Arial" w:hAnsi="Arial" w:cs="Arial"/>
        </w:rPr>
        <w:t>Vlivy na u</w:t>
      </w:r>
      <w:r w:rsidR="0009701E">
        <w:rPr>
          <w:rFonts w:ascii="Arial" w:hAnsi="Arial" w:cs="Arial"/>
        </w:rPr>
        <w:t>držitelné využívání a ochranu vodních zdrojů</w:t>
      </w:r>
      <w:r w:rsidR="000719A1">
        <w:rPr>
          <w:rFonts w:ascii="Arial" w:hAnsi="Arial" w:cs="Arial"/>
        </w:rPr>
        <w:t>:</w:t>
      </w:r>
    </w:p>
    <w:p w14:paraId="20E18047" w14:textId="7C3A7E3A" w:rsidR="0009701E" w:rsidRDefault="002B66D2" w:rsidP="0091703A">
      <w:pPr>
        <w:pStyle w:val="Odstavecseseznamem"/>
        <w:numPr>
          <w:ilvl w:val="2"/>
          <w:numId w:val="45"/>
        </w:numPr>
        <w:jc w:val="both"/>
        <w:rPr>
          <w:rFonts w:ascii="Arial" w:hAnsi="Arial" w:cs="Arial"/>
        </w:rPr>
      </w:pPr>
      <w:r>
        <w:rPr>
          <w:rFonts w:ascii="Arial" w:hAnsi="Arial" w:cs="Arial"/>
        </w:rPr>
        <w:t xml:space="preserve">popis, že </w:t>
      </w:r>
      <w:r w:rsidRPr="002B66D2">
        <w:rPr>
          <w:rFonts w:ascii="Arial" w:hAnsi="Arial" w:cs="Arial"/>
        </w:rPr>
        <w:t xml:space="preserve">projektem nedojde k negativnímu ovlivnění </w:t>
      </w:r>
      <w:r>
        <w:rPr>
          <w:rFonts w:ascii="Arial" w:hAnsi="Arial" w:cs="Arial"/>
        </w:rPr>
        <w:t xml:space="preserve">povrchových ani podzemních </w:t>
      </w:r>
      <w:r w:rsidRPr="002B66D2">
        <w:rPr>
          <w:rFonts w:ascii="Arial" w:hAnsi="Arial" w:cs="Arial"/>
        </w:rPr>
        <w:t>vod</w:t>
      </w:r>
      <w:r w:rsidR="0009701E">
        <w:rPr>
          <w:rFonts w:ascii="Arial" w:hAnsi="Arial" w:cs="Arial"/>
        </w:rPr>
        <w:t>;</w:t>
      </w:r>
    </w:p>
    <w:p w14:paraId="4B58281C" w14:textId="5B35ECFF" w:rsidR="005402C3" w:rsidRDefault="00CF3B51" w:rsidP="00A86260">
      <w:pPr>
        <w:pStyle w:val="Odstavecseseznamem"/>
        <w:numPr>
          <w:ilvl w:val="1"/>
          <w:numId w:val="45"/>
        </w:numPr>
        <w:jc w:val="both"/>
        <w:rPr>
          <w:rFonts w:ascii="Arial" w:hAnsi="Arial" w:cs="Arial"/>
        </w:rPr>
      </w:pPr>
      <w:r>
        <w:rPr>
          <w:rFonts w:ascii="Arial" w:hAnsi="Arial" w:cs="Arial"/>
        </w:rPr>
        <w:t>O</w:t>
      </w:r>
      <w:r w:rsidRPr="00CF3B51">
        <w:rPr>
          <w:rFonts w:ascii="Arial" w:hAnsi="Arial" w:cs="Arial"/>
        </w:rPr>
        <w:t>patření týkající se předcházení vzniku odpadů a recyklace</w:t>
      </w:r>
      <w:r w:rsidR="00F25223">
        <w:rPr>
          <w:rFonts w:ascii="Arial" w:hAnsi="Arial" w:cs="Arial"/>
        </w:rPr>
        <w:t>:</w:t>
      </w:r>
    </w:p>
    <w:p w14:paraId="013684BB" w14:textId="660C0058" w:rsidR="0009701E" w:rsidRDefault="00CC056F" w:rsidP="0091703A">
      <w:pPr>
        <w:pStyle w:val="Odstavecseseznamem"/>
        <w:numPr>
          <w:ilvl w:val="2"/>
          <w:numId w:val="45"/>
        </w:numPr>
        <w:jc w:val="both"/>
        <w:rPr>
          <w:rFonts w:ascii="Arial" w:hAnsi="Arial" w:cs="Arial"/>
        </w:rPr>
      </w:pPr>
      <w:r w:rsidRPr="00CC056F">
        <w:rPr>
          <w:rFonts w:ascii="Arial" w:hAnsi="Arial" w:cs="Arial"/>
        </w:rPr>
        <w:t xml:space="preserve">popis, že </w:t>
      </w:r>
      <w:r w:rsidR="00B4751B">
        <w:rPr>
          <w:rFonts w:ascii="Arial" w:hAnsi="Arial" w:cs="Arial"/>
        </w:rPr>
        <w:t>budou</w:t>
      </w:r>
      <w:r w:rsidR="002453A2" w:rsidRPr="00CC056F">
        <w:rPr>
          <w:rFonts w:ascii="Arial" w:hAnsi="Arial" w:cs="Arial"/>
        </w:rPr>
        <w:t xml:space="preserve"> </w:t>
      </w:r>
      <w:r w:rsidR="002453A2" w:rsidRPr="002453A2">
        <w:rPr>
          <w:rFonts w:ascii="Arial" w:hAnsi="Arial" w:cs="Arial"/>
        </w:rPr>
        <w:t xml:space="preserve">zavedena opatření pro nakládání s odpady v souladu s hierarchií způsobů nakládání s odpady, a to jak ve fázi používání (údržba), tak na konci životnosti </w:t>
      </w:r>
      <w:r w:rsidR="00E601A4">
        <w:rPr>
          <w:rFonts w:ascii="Arial" w:hAnsi="Arial" w:cs="Arial"/>
        </w:rPr>
        <w:t>inteligentního dopravní</w:t>
      </w:r>
      <w:r w:rsidR="004C0C5D">
        <w:rPr>
          <w:rFonts w:ascii="Arial" w:hAnsi="Arial" w:cs="Arial"/>
        </w:rPr>
        <w:t>ho</w:t>
      </w:r>
      <w:r w:rsidR="00E601A4">
        <w:rPr>
          <w:rFonts w:ascii="Arial" w:hAnsi="Arial" w:cs="Arial"/>
        </w:rPr>
        <w:t xml:space="preserve"> systému</w:t>
      </w:r>
      <w:r w:rsidR="002453A2" w:rsidRPr="002453A2">
        <w:rPr>
          <w:rFonts w:ascii="Arial" w:hAnsi="Arial" w:cs="Arial"/>
        </w:rPr>
        <w:t>, mimo jiné prostřednictvím opětovného použití a recyklace elektroniky (zejména kritických surovin v nich obsažených)</w:t>
      </w:r>
      <w:r w:rsidR="00B9535D">
        <w:rPr>
          <w:rFonts w:ascii="Arial" w:hAnsi="Arial" w:cs="Arial"/>
        </w:rPr>
        <w:t>;</w:t>
      </w:r>
    </w:p>
    <w:p w14:paraId="6957057C" w14:textId="2CBE81AA" w:rsidR="00E601A4" w:rsidRDefault="001A5118" w:rsidP="0091703A">
      <w:pPr>
        <w:pStyle w:val="Odstavecseseznamem"/>
        <w:numPr>
          <w:ilvl w:val="2"/>
          <w:numId w:val="45"/>
        </w:numPr>
        <w:jc w:val="both"/>
        <w:rPr>
          <w:rFonts w:ascii="Arial" w:hAnsi="Arial" w:cs="Arial"/>
        </w:rPr>
      </w:pPr>
      <w:r>
        <w:rPr>
          <w:rFonts w:ascii="Arial" w:hAnsi="Arial" w:cs="Arial"/>
        </w:rPr>
        <w:t>popis, jak bude zajištěno</w:t>
      </w:r>
      <w:r w:rsidRPr="005402C3">
        <w:rPr>
          <w:rFonts w:ascii="Arial" w:hAnsi="Arial" w:cs="Arial"/>
        </w:rPr>
        <w:t xml:space="preserve"> </w:t>
      </w:r>
      <w:r w:rsidR="004C0C5D" w:rsidRPr="004C0C5D">
        <w:rPr>
          <w:rFonts w:ascii="Arial" w:hAnsi="Arial" w:cs="Arial"/>
        </w:rPr>
        <w:t>opětovné použití, recyklac</w:t>
      </w:r>
      <w:r w:rsidR="004C0C5D">
        <w:rPr>
          <w:rFonts w:ascii="Arial" w:hAnsi="Arial" w:cs="Arial"/>
        </w:rPr>
        <w:t>e</w:t>
      </w:r>
      <w:r w:rsidR="004C0C5D" w:rsidRPr="004C0C5D">
        <w:rPr>
          <w:rFonts w:ascii="Arial" w:hAnsi="Arial" w:cs="Arial"/>
        </w:rPr>
        <w:t xml:space="preserve"> nebo jin</w:t>
      </w:r>
      <w:r w:rsidR="004C0C5D">
        <w:rPr>
          <w:rFonts w:ascii="Arial" w:hAnsi="Arial" w:cs="Arial"/>
        </w:rPr>
        <w:t>é</w:t>
      </w:r>
      <w:r w:rsidR="004C0C5D" w:rsidRPr="004C0C5D">
        <w:rPr>
          <w:rFonts w:ascii="Arial" w:hAnsi="Arial" w:cs="Arial"/>
        </w:rPr>
        <w:t xml:space="preserve"> druh</w:t>
      </w:r>
      <w:r w:rsidR="004C0C5D">
        <w:rPr>
          <w:rFonts w:ascii="Arial" w:hAnsi="Arial" w:cs="Arial"/>
        </w:rPr>
        <w:t>y</w:t>
      </w:r>
      <w:r w:rsidR="004C0C5D" w:rsidRPr="004C0C5D">
        <w:rPr>
          <w:rFonts w:ascii="Arial" w:hAnsi="Arial" w:cs="Arial"/>
        </w:rPr>
        <w:t xml:space="preserve"> materiálového využití </w:t>
      </w:r>
      <w:r w:rsidR="00496DFB">
        <w:rPr>
          <w:rFonts w:ascii="Arial" w:hAnsi="Arial" w:cs="Arial"/>
        </w:rPr>
        <w:t xml:space="preserve">případného </w:t>
      </w:r>
      <w:r w:rsidRPr="005402C3">
        <w:rPr>
          <w:rFonts w:ascii="Arial" w:hAnsi="Arial" w:cs="Arial"/>
        </w:rPr>
        <w:t>stavebního a demoličního odpadu</w:t>
      </w:r>
      <w:r w:rsidR="00496DFB">
        <w:rPr>
          <w:rFonts w:ascii="Arial" w:hAnsi="Arial" w:cs="Arial"/>
        </w:rPr>
        <w:t>, pokud jsou předmětem projektu stavební úpravy;</w:t>
      </w:r>
    </w:p>
    <w:p w14:paraId="59D19801" w14:textId="70555899" w:rsidR="00CF3B51" w:rsidRDefault="00CF3B51" w:rsidP="00A86260">
      <w:pPr>
        <w:pStyle w:val="Odstavecseseznamem"/>
        <w:numPr>
          <w:ilvl w:val="1"/>
          <w:numId w:val="45"/>
        </w:numPr>
        <w:jc w:val="both"/>
        <w:rPr>
          <w:rFonts w:ascii="Arial" w:hAnsi="Arial" w:cs="Arial"/>
        </w:rPr>
      </w:pPr>
      <w:r>
        <w:rPr>
          <w:rFonts w:ascii="Arial" w:hAnsi="Arial" w:cs="Arial"/>
        </w:rPr>
        <w:t>O</w:t>
      </w:r>
      <w:r w:rsidRPr="00CF3B51">
        <w:rPr>
          <w:rFonts w:ascii="Arial" w:hAnsi="Arial" w:cs="Arial"/>
        </w:rPr>
        <w:t>patření týkající se prevence a omezování znečištění ovzduší, vody nebo krajiny</w:t>
      </w:r>
      <w:r w:rsidR="001E7AFE">
        <w:rPr>
          <w:rFonts w:ascii="Arial" w:hAnsi="Arial" w:cs="Arial"/>
        </w:rPr>
        <w:t>:</w:t>
      </w:r>
    </w:p>
    <w:p w14:paraId="1534D6CD" w14:textId="5B72EDE6" w:rsidR="001E7AFE" w:rsidRPr="009337F4" w:rsidRDefault="009337F4" w:rsidP="00EC7CDC">
      <w:pPr>
        <w:pStyle w:val="Odstavecseseznamem"/>
        <w:numPr>
          <w:ilvl w:val="2"/>
          <w:numId w:val="45"/>
        </w:numPr>
        <w:jc w:val="both"/>
        <w:rPr>
          <w:rFonts w:ascii="Arial" w:hAnsi="Arial" w:cs="Arial"/>
        </w:rPr>
      </w:pPr>
      <w:r w:rsidRPr="009337F4">
        <w:rPr>
          <w:rFonts w:ascii="Arial" w:hAnsi="Arial" w:cs="Arial"/>
        </w:rPr>
        <w:t>popis, že projektem nedojde ke zvýšení emisí znečišťujících látek</w:t>
      </w:r>
      <w:r>
        <w:rPr>
          <w:rFonts w:ascii="Arial" w:hAnsi="Arial" w:cs="Arial"/>
        </w:rPr>
        <w:t xml:space="preserve">, </w:t>
      </w:r>
      <w:r w:rsidRPr="009337F4">
        <w:rPr>
          <w:rFonts w:ascii="Arial" w:hAnsi="Arial" w:cs="Arial"/>
        </w:rPr>
        <w:t>hlukové zátěže obyvatelstva a světelného znečištění</w:t>
      </w:r>
      <w:r w:rsidR="00BE544A" w:rsidRPr="009337F4">
        <w:rPr>
          <w:rFonts w:ascii="Arial" w:hAnsi="Arial" w:cs="Arial"/>
        </w:rPr>
        <w:t>;</w:t>
      </w:r>
    </w:p>
    <w:p w14:paraId="1BBB444B" w14:textId="15BE0CF6" w:rsidR="005402C3" w:rsidRDefault="00CF3B51" w:rsidP="00A86260">
      <w:pPr>
        <w:pStyle w:val="Odstavecseseznamem"/>
        <w:numPr>
          <w:ilvl w:val="1"/>
          <w:numId w:val="45"/>
        </w:numPr>
        <w:jc w:val="both"/>
        <w:rPr>
          <w:rFonts w:ascii="Arial" w:hAnsi="Arial" w:cs="Arial"/>
        </w:rPr>
      </w:pPr>
      <w:r>
        <w:rPr>
          <w:rFonts w:ascii="Arial" w:hAnsi="Arial" w:cs="Arial"/>
        </w:rPr>
        <w:t>O</w:t>
      </w:r>
      <w:r w:rsidRPr="00CF3B51">
        <w:rPr>
          <w:rFonts w:ascii="Arial" w:hAnsi="Arial" w:cs="Arial"/>
        </w:rPr>
        <w:t>patření na ochranu a obnovu biologické rozmanitosti a ekosystémů</w:t>
      </w:r>
      <w:r w:rsidR="00BE544A">
        <w:rPr>
          <w:rFonts w:ascii="Arial" w:hAnsi="Arial" w:cs="Arial"/>
        </w:rPr>
        <w:t>:</w:t>
      </w:r>
    </w:p>
    <w:p w14:paraId="0440C246" w14:textId="64165588" w:rsidR="00CF3B51" w:rsidRDefault="00FC577E" w:rsidP="0091703A">
      <w:pPr>
        <w:pStyle w:val="Odstavecseseznamem"/>
        <w:numPr>
          <w:ilvl w:val="2"/>
          <w:numId w:val="45"/>
        </w:numPr>
        <w:jc w:val="both"/>
        <w:rPr>
          <w:rFonts w:ascii="Arial" w:hAnsi="Arial" w:cs="Arial"/>
        </w:rPr>
      </w:pPr>
      <w:r>
        <w:rPr>
          <w:rFonts w:ascii="Arial" w:hAnsi="Arial" w:cs="Arial"/>
        </w:rPr>
        <w:t>popis</w:t>
      </w:r>
      <w:r w:rsidR="00741AC6">
        <w:rPr>
          <w:rFonts w:ascii="Arial" w:hAnsi="Arial" w:cs="Arial"/>
        </w:rPr>
        <w:t>, že</w:t>
      </w:r>
      <w:r>
        <w:rPr>
          <w:rFonts w:ascii="Arial" w:hAnsi="Arial" w:cs="Arial"/>
        </w:rPr>
        <w:t xml:space="preserve"> </w:t>
      </w:r>
      <w:r w:rsidR="00741AC6" w:rsidRPr="00741AC6">
        <w:rPr>
          <w:rFonts w:ascii="Arial" w:hAnsi="Arial" w:cs="Arial"/>
        </w:rPr>
        <w:t xml:space="preserve">projektem nedojde k negativnímu ovlivnění </w:t>
      </w:r>
      <w:r w:rsidR="00123B0A">
        <w:rPr>
          <w:rFonts w:ascii="Arial" w:hAnsi="Arial" w:cs="Arial"/>
        </w:rPr>
        <w:t xml:space="preserve">zvláště </w:t>
      </w:r>
      <w:r w:rsidR="00741AC6" w:rsidRPr="00741AC6">
        <w:rPr>
          <w:rFonts w:ascii="Arial" w:hAnsi="Arial" w:cs="Arial"/>
        </w:rPr>
        <w:t>chráněných území</w:t>
      </w:r>
      <w:r w:rsidR="00123B0A">
        <w:rPr>
          <w:rFonts w:ascii="Arial" w:hAnsi="Arial" w:cs="Arial"/>
        </w:rPr>
        <w:t>, soustavy Natura 2000 a zvláště chráněných druhů rostlin a živočichů</w:t>
      </w:r>
      <w:r w:rsidR="009337F4">
        <w:rPr>
          <w:rFonts w:ascii="Arial" w:hAnsi="Arial" w:cs="Arial"/>
        </w:rPr>
        <w:t>.</w:t>
      </w:r>
    </w:p>
    <w:p w14:paraId="47DC2F0D" w14:textId="0AD402EB" w:rsidR="00F1600A" w:rsidRDefault="00F1600A" w:rsidP="00F1600A">
      <w:pPr>
        <w:jc w:val="both"/>
        <w:rPr>
          <w:rFonts w:ascii="Arial" w:hAnsi="Arial" w:cs="Arial"/>
        </w:rPr>
      </w:pPr>
    </w:p>
    <w:p w14:paraId="0280B1F7" w14:textId="77777777" w:rsidR="00F1600A" w:rsidRPr="00B11E94" w:rsidRDefault="00F1600A" w:rsidP="00B11E94">
      <w:pPr>
        <w:jc w:val="both"/>
        <w:rPr>
          <w:rFonts w:ascii="Arial" w:hAnsi="Arial" w:cs="Arial"/>
        </w:rPr>
      </w:pPr>
    </w:p>
    <w:p w14:paraId="69C8F03B" w14:textId="77DB86D1" w:rsidR="00574DFF" w:rsidRPr="006D444E" w:rsidRDefault="00574DFF" w:rsidP="00E7348C">
      <w:pPr>
        <w:pStyle w:val="Nadpis1"/>
        <w:numPr>
          <w:ilvl w:val="0"/>
          <w:numId w:val="14"/>
        </w:numPr>
        <w:spacing w:before="600" w:after="120"/>
        <w:ind w:left="567" w:hanging="567"/>
        <w:jc w:val="both"/>
        <w:rPr>
          <w:rFonts w:ascii="Arial" w:hAnsi="Arial" w:cs="Arial"/>
          <w:caps/>
          <w:sz w:val="26"/>
          <w:szCs w:val="26"/>
        </w:rPr>
      </w:pPr>
      <w:bookmarkStart w:id="30" w:name="_Toc115679163"/>
      <w:bookmarkStart w:id="31" w:name="_Toc115679164"/>
      <w:bookmarkStart w:id="32" w:name="_Toc115679165"/>
      <w:bookmarkStart w:id="33" w:name="_Toc115679166"/>
      <w:bookmarkStart w:id="34" w:name="_Toc119314735"/>
      <w:bookmarkEnd w:id="30"/>
      <w:bookmarkEnd w:id="31"/>
      <w:bookmarkEnd w:id="32"/>
      <w:bookmarkEnd w:id="33"/>
      <w:r w:rsidRPr="006D444E">
        <w:rPr>
          <w:rFonts w:ascii="Arial" w:hAnsi="Arial" w:cs="Arial"/>
          <w:caps/>
          <w:sz w:val="26"/>
          <w:szCs w:val="26"/>
        </w:rPr>
        <w:t xml:space="preserve">Výstupy </w:t>
      </w:r>
      <w:r w:rsidR="0069486F">
        <w:rPr>
          <w:rFonts w:ascii="Arial" w:hAnsi="Arial" w:cs="Arial"/>
          <w:caps/>
          <w:sz w:val="26"/>
          <w:szCs w:val="26"/>
        </w:rPr>
        <w:t xml:space="preserve">a výsledky </w:t>
      </w:r>
      <w:r w:rsidRPr="006D444E">
        <w:rPr>
          <w:rFonts w:ascii="Arial" w:hAnsi="Arial" w:cs="Arial"/>
          <w:caps/>
          <w:sz w:val="26"/>
          <w:szCs w:val="26"/>
        </w:rPr>
        <w:t>projektu</w:t>
      </w:r>
      <w:bookmarkEnd w:id="23"/>
      <w:bookmarkEnd w:id="24"/>
      <w:bookmarkEnd w:id="34"/>
    </w:p>
    <w:p w14:paraId="444E505F" w14:textId="77777777" w:rsidR="00263E63" w:rsidRPr="00C321D5" w:rsidRDefault="00263E63" w:rsidP="00263E63">
      <w:pPr>
        <w:spacing w:before="120"/>
        <w:jc w:val="both"/>
        <w:rPr>
          <w:rFonts w:ascii="Arial" w:hAnsi="Arial" w:cs="Arial"/>
        </w:rPr>
      </w:pPr>
      <w:r w:rsidRPr="00C321D5">
        <w:rPr>
          <w:rFonts w:ascii="Arial" w:hAnsi="Arial" w:cs="Arial"/>
        </w:rPr>
        <w:t>Uveďte přehled výstupů projektu a jejich kvantifikaci:</w:t>
      </w:r>
    </w:p>
    <w:p w14:paraId="0B6E1B1D" w14:textId="77777777" w:rsidR="00263E63" w:rsidRPr="00C321D5" w:rsidRDefault="00263E63" w:rsidP="00263E63">
      <w:pPr>
        <w:pStyle w:val="Odstavecseseznamem"/>
        <w:numPr>
          <w:ilvl w:val="0"/>
          <w:numId w:val="4"/>
        </w:numPr>
        <w:jc w:val="both"/>
        <w:rPr>
          <w:rFonts w:ascii="Arial" w:hAnsi="Arial" w:cs="Arial"/>
        </w:rPr>
      </w:pPr>
      <w:r w:rsidRPr="00C321D5">
        <w:rPr>
          <w:rFonts w:ascii="Arial" w:hAnsi="Arial" w:cs="Arial"/>
        </w:rPr>
        <w:t>výstupy projektu</w:t>
      </w:r>
      <w:r>
        <w:rPr>
          <w:rFonts w:ascii="Arial" w:hAnsi="Arial" w:cs="Arial"/>
        </w:rPr>
        <w:t>;</w:t>
      </w:r>
      <w:r w:rsidRPr="00C321D5">
        <w:rPr>
          <w:rFonts w:ascii="Arial" w:hAnsi="Arial" w:cs="Arial"/>
        </w:rPr>
        <w:t xml:space="preserve"> </w:t>
      </w:r>
    </w:p>
    <w:p w14:paraId="1A12EFC5" w14:textId="2CB66851" w:rsidR="00263E63" w:rsidRPr="00C321D5" w:rsidRDefault="00263E63" w:rsidP="00263E63">
      <w:pPr>
        <w:pStyle w:val="Odstavecseseznamem"/>
        <w:numPr>
          <w:ilvl w:val="0"/>
          <w:numId w:val="4"/>
        </w:numPr>
        <w:jc w:val="both"/>
        <w:rPr>
          <w:rFonts w:ascii="Arial" w:hAnsi="Arial" w:cs="Arial"/>
        </w:rPr>
      </w:pPr>
      <w:r w:rsidRPr="00C321D5">
        <w:rPr>
          <w:rFonts w:ascii="Arial" w:hAnsi="Arial" w:cs="Arial"/>
        </w:rPr>
        <w:t>popis plnění cílů projektu</w:t>
      </w:r>
      <w:r>
        <w:rPr>
          <w:rFonts w:ascii="Arial" w:hAnsi="Arial" w:cs="Arial"/>
        </w:rPr>
        <w:t>, resp. jak jednotlivé výstupy přispívají k plnění cílů projektů.</w:t>
      </w:r>
    </w:p>
    <w:p w14:paraId="6B2AE7A3" w14:textId="04152EF7" w:rsidR="00D0375A" w:rsidRDefault="00574DFF" w:rsidP="00574DFF">
      <w:pPr>
        <w:jc w:val="both"/>
        <w:rPr>
          <w:rFonts w:ascii="Arial" w:hAnsi="Arial" w:cs="Arial"/>
        </w:rPr>
      </w:pPr>
      <w:r w:rsidRPr="00C321D5">
        <w:rPr>
          <w:rFonts w:ascii="Arial" w:hAnsi="Arial" w:cs="Arial"/>
        </w:rPr>
        <w:t xml:space="preserve">Uveďte </w:t>
      </w:r>
      <w:r w:rsidR="006D444E" w:rsidRPr="00C321D5">
        <w:rPr>
          <w:rFonts w:ascii="Arial" w:hAnsi="Arial" w:cs="Arial"/>
        </w:rPr>
        <w:t>i</w:t>
      </w:r>
      <w:r w:rsidRPr="00C321D5">
        <w:rPr>
          <w:rFonts w:ascii="Arial" w:hAnsi="Arial" w:cs="Arial"/>
        </w:rPr>
        <w:t xml:space="preserve">ndikátor relevantní pro projekt (viz příloha Specifických pravidel č. </w:t>
      </w:r>
      <w:r w:rsidR="00CF652B">
        <w:rPr>
          <w:rFonts w:ascii="Arial" w:hAnsi="Arial" w:cs="Arial"/>
        </w:rPr>
        <w:t>1</w:t>
      </w:r>
      <w:r w:rsidR="00CF652B" w:rsidRPr="00C321D5">
        <w:rPr>
          <w:rFonts w:ascii="Arial" w:hAnsi="Arial" w:cs="Arial"/>
        </w:rPr>
        <w:t xml:space="preserve"> </w:t>
      </w:r>
      <w:r w:rsidRPr="00C321D5">
        <w:rPr>
          <w:rFonts w:ascii="Arial" w:hAnsi="Arial" w:cs="Arial"/>
        </w:rPr>
        <w:t>Metodické listy indikátorů).</w:t>
      </w:r>
    </w:p>
    <w:p w14:paraId="2973C029" w14:textId="327C1A86" w:rsidR="002675E5" w:rsidRPr="002675E5" w:rsidRDefault="002675E5" w:rsidP="002675E5">
      <w:pPr>
        <w:spacing w:after="0"/>
        <w:jc w:val="both"/>
        <w:rPr>
          <w:rFonts w:ascii="Arial" w:hAnsi="Arial" w:cs="Arial"/>
          <w:b/>
          <w:bCs/>
        </w:rPr>
      </w:pPr>
      <w:r w:rsidRPr="002675E5">
        <w:rPr>
          <w:rFonts w:ascii="Arial" w:hAnsi="Arial" w:cs="Arial"/>
          <w:b/>
          <w:bCs/>
        </w:rPr>
        <w:t>Indikátor</w:t>
      </w:r>
      <w:r>
        <w:rPr>
          <w:rFonts w:ascii="Arial" w:hAnsi="Arial" w:cs="Arial"/>
          <w:b/>
          <w:bCs/>
        </w:rPr>
        <w:t>y</w:t>
      </w:r>
      <w:r w:rsidRPr="002675E5">
        <w:rPr>
          <w:rFonts w:ascii="Arial" w:hAnsi="Arial" w:cs="Arial"/>
          <w:b/>
          <w:bCs/>
        </w:rPr>
        <w:t xml:space="preserve">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830"/>
        <w:gridCol w:w="1701"/>
        <w:gridCol w:w="4536"/>
      </w:tblGrid>
      <w:tr w:rsidR="006551BD" w14:paraId="77D12D6F" w14:textId="77777777" w:rsidTr="006551BD">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tcPr>
          <w:p w14:paraId="11971385" w14:textId="77777777" w:rsidR="006551BD" w:rsidRDefault="006551BD" w:rsidP="006551BD">
            <w:pPr>
              <w:jc w:val="center"/>
              <w:rPr>
                <w:rFonts w:cstheme="minorHAnsi"/>
                <w:b w:val="0"/>
                <w:color w:val="000000" w:themeColor="text1"/>
              </w:rPr>
            </w:pPr>
          </w:p>
          <w:p w14:paraId="6BD49D78" w14:textId="18577772" w:rsidR="006551BD" w:rsidRDefault="00263E63" w:rsidP="006551BD">
            <w:pPr>
              <w:jc w:val="center"/>
              <w:rPr>
                <w:rFonts w:cstheme="minorHAnsi"/>
                <w:b w:val="0"/>
                <w:color w:val="000000" w:themeColor="text1"/>
              </w:rPr>
            </w:pPr>
            <w:r>
              <w:rPr>
                <w:rFonts w:cstheme="minorHAnsi"/>
                <w:bCs w:val="0"/>
                <w:color w:val="000000" w:themeColor="text1"/>
              </w:rPr>
              <w:t>K</w:t>
            </w:r>
            <w:r w:rsidR="00A07CB2">
              <w:rPr>
                <w:rFonts w:cstheme="minorHAnsi"/>
                <w:bCs w:val="0"/>
                <w:color w:val="000000" w:themeColor="text1"/>
              </w:rPr>
              <w:t xml:space="preserve">ód </w:t>
            </w:r>
            <w:r>
              <w:rPr>
                <w:rFonts w:cstheme="minorHAnsi"/>
                <w:bCs w:val="0"/>
                <w:color w:val="000000" w:themeColor="text1"/>
              </w:rPr>
              <w:t xml:space="preserve">a název </w:t>
            </w:r>
            <w:r w:rsidR="006551BD">
              <w:rPr>
                <w:rFonts w:cstheme="minorHAnsi"/>
                <w:bCs w:val="0"/>
                <w:color w:val="000000" w:themeColor="text1"/>
              </w:rPr>
              <w:t>indikátoru</w:t>
            </w:r>
          </w:p>
          <w:p w14:paraId="56AA01B9" w14:textId="77777777" w:rsidR="006551BD" w:rsidRDefault="006551BD" w:rsidP="006551BD">
            <w:pPr>
              <w:jc w:val="both"/>
            </w:pPr>
          </w:p>
        </w:tc>
        <w:tc>
          <w:tcPr>
            <w:tcW w:w="1701" w:type="dxa"/>
          </w:tcPr>
          <w:p w14:paraId="5310FD3C"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4DCFB74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4536" w:type="dxa"/>
          </w:tcPr>
          <w:p w14:paraId="34B6AF0E"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F666F8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6551BD" w14:paraId="7AD2AC51" w14:textId="77777777" w:rsidTr="00CE68A6">
        <w:trPr>
          <w:cnfStyle w:val="000000100000" w:firstRow="0" w:lastRow="0" w:firstColumn="0" w:lastColumn="0" w:oddVBand="0" w:evenVBand="0" w:oddHBand="1"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tcPr>
          <w:p w14:paraId="2EC8FFA6" w14:textId="77777777" w:rsidR="006551BD" w:rsidRDefault="006551BD" w:rsidP="006551BD">
            <w:pPr>
              <w:jc w:val="both"/>
            </w:pPr>
          </w:p>
        </w:tc>
        <w:tc>
          <w:tcPr>
            <w:tcW w:w="1701" w:type="dxa"/>
          </w:tcPr>
          <w:p w14:paraId="700454C0"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71343498"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bl>
    <w:p w14:paraId="330373E3" w14:textId="77777777" w:rsidR="002409E6" w:rsidRPr="002675E5" w:rsidRDefault="002409E6" w:rsidP="002675E5">
      <w:pPr>
        <w:spacing w:after="0"/>
        <w:jc w:val="both"/>
        <w:rPr>
          <w:rFonts w:ascii="Arial" w:hAnsi="Arial" w:cs="Arial"/>
          <w:b/>
          <w:bCs/>
        </w:rPr>
      </w:pPr>
    </w:p>
    <w:p w14:paraId="48620006" w14:textId="10D9661C" w:rsidR="007134E1" w:rsidRPr="007134E1" w:rsidRDefault="007134E1" w:rsidP="00574DFF">
      <w:pPr>
        <w:jc w:val="both"/>
        <w:rPr>
          <w:rFonts w:ascii="Arial" w:hAnsi="Arial" w:cs="Arial"/>
        </w:rPr>
      </w:pPr>
      <w:r w:rsidRPr="007134E1">
        <w:rPr>
          <w:rFonts w:ascii="Arial" w:hAnsi="Arial" w:cs="Arial"/>
        </w:rPr>
        <w:t xml:space="preserve">Uveďte očekávané významné multiplikační efekty projektu: </w:t>
      </w:r>
    </w:p>
    <w:p w14:paraId="6160D116" w14:textId="723CD302" w:rsidR="00574DFF" w:rsidRPr="003F04D5" w:rsidRDefault="007134E1" w:rsidP="003F04D5">
      <w:pPr>
        <w:pStyle w:val="Odstavecseseznamem"/>
        <w:numPr>
          <w:ilvl w:val="0"/>
          <w:numId w:val="50"/>
        </w:numPr>
        <w:jc w:val="both"/>
        <w:rPr>
          <w:rFonts w:ascii="Arial" w:hAnsi="Arial" w:cs="Arial"/>
        </w:rPr>
      </w:pPr>
      <w:r w:rsidRPr="003F04D5">
        <w:rPr>
          <w:rFonts w:ascii="Arial" w:hAnsi="Arial" w:cs="Arial"/>
        </w:rPr>
        <w:t>např. nepřímo vytvořená pracovní místa</w:t>
      </w:r>
      <w:r w:rsidR="00D42E3C">
        <w:rPr>
          <w:rFonts w:ascii="Arial" w:hAnsi="Arial" w:cs="Arial"/>
        </w:rPr>
        <w:t>.</w:t>
      </w:r>
    </w:p>
    <w:p w14:paraId="1AA461F6" w14:textId="0A24BBCC" w:rsidR="00781C2D" w:rsidRPr="00D7294A" w:rsidRDefault="00781C2D" w:rsidP="00E7348C">
      <w:pPr>
        <w:pStyle w:val="Nadpis1"/>
        <w:numPr>
          <w:ilvl w:val="0"/>
          <w:numId w:val="14"/>
        </w:numPr>
        <w:spacing w:before="600" w:after="120"/>
        <w:ind w:left="567" w:hanging="567"/>
        <w:jc w:val="both"/>
        <w:rPr>
          <w:rFonts w:ascii="Arial" w:hAnsi="Arial" w:cs="Arial"/>
          <w:caps/>
          <w:sz w:val="26"/>
          <w:szCs w:val="26"/>
        </w:rPr>
      </w:pPr>
      <w:bookmarkStart w:id="35" w:name="_Toc66785516"/>
      <w:bookmarkStart w:id="36" w:name="_Toc119314736"/>
      <w:r w:rsidRPr="00D7294A">
        <w:rPr>
          <w:rFonts w:ascii="Arial" w:hAnsi="Arial" w:cs="Arial"/>
          <w:caps/>
          <w:sz w:val="26"/>
          <w:szCs w:val="26"/>
        </w:rPr>
        <w:t>ZPŮSOB STANOVENÍ CEN</w:t>
      </w:r>
      <w:bookmarkEnd w:id="35"/>
      <w:bookmarkEnd w:id="36"/>
    </w:p>
    <w:p w14:paraId="3918439C" w14:textId="0BB5ECF9" w:rsidR="003E77AD" w:rsidRDefault="00850B5A" w:rsidP="00066583">
      <w:pPr>
        <w:spacing w:before="120"/>
        <w:jc w:val="both"/>
      </w:pPr>
      <w:r w:rsidRPr="00C321D5">
        <w:rPr>
          <w:rFonts w:ascii="Arial" w:hAnsi="Arial" w:cs="Arial"/>
        </w:rPr>
        <w:t xml:space="preserve">Žadatel stanoví ceny do rozpočtu projektu za účelem zjištění předpokládané výše </w:t>
      </w:r>
      <w:r w:rsidR="00066583">
        <w:rPr>
          <w:rFonts w:ascii="Arial" w:hAnsi="Arial" w:cs="Arial"/>
        </w:rPr>
        <w:t>způsobilých</w:t>
      </w:r>
      <w:r w:rsidRPr="00C321D5">
        <w:rPr>
          <w:rFonts w:ascii="Arial" w:hAnsi="Arial" w:cs="Arial"/>
        </w:rPr>
        <w:t xml:space="preserve"> </w:t>
      </w:r>
      <w:r w:rsidR="00AD4C7E" w:rsidRPr="00C321D5">
        <w:rPr>
          <w:rFonts w:ascii="Arial" w:hAnsi="Arial" w:cs="Arial"/>
        </w:rPr>
        <w:t>výdajů</w:t>
      </w:r>
      <w:r w:rsidR="00C37F3D">
        <w:rPr>
          <w:rFonts w:ascii="Arial" w:eastAsiaTheme="majorEastAsia" w:hAnsi="Arial" w:cs="Arial"/>
        </w:rPr>
        <w:t xml:space="preserve"> projekt</w:t>
      </w:r>
      <w:r w:rsidR="001A07AA">
        <w:rPr>
          <w:rFonts w:ascii="Arial" w:eastAsiaTheme="majorEastAsia" w:hAnsi="Arial" w:cs="Arial"/>
        </w:rPr>
        <w:t>u.</w:t>
      </w:r>
    </w:p>
    <w:p w14:paraId="6CC6EAE2" w14:textId="47482D9F" w:rsidR="00066583" w:rsidRPr="003B1634" w:rsidRDefault="00066583" w:rsidP="00066583">
      <w:pPr>
        <w:jc w:val="both"/>
        <w:rPr>
          <w:rFonts w:ascii="Arial" w:hAnsi="Arial" w:cs="Arial"/>
          <w:iCs/>
        </w:rPr>
      </w:pPr>
      <w:r w:rsidRPr="003B1634">
        <w:rPr>
          <w:rFonts w:ascii="Arial" w:hAnsi="Arial" w:cs="Arial"/>
          <w:iCs/>
        </w:rPr>
        <w:t>Žadatel popíše mechanismus stanovení ceny, je vhodné odvodit cenu od situace na trhu (např. růst cen, kurzovní riziko, inflace</w:t>
      </w:r>
      <w:r w:rsidR="003A0130" w:rsidRPr="003B1634">
        <w:rPr>
          <w:rStyle w:val="Znakapoznpodarou"/>
          <w:rFonts w:ascii="Arial" w:hAnsi="Arial" w:cs="Arial"/>
          <w:iCs/>
        </w:rPr>
        <w:footnoteReference w:id="3"/>
      </w:r>
      <w:r w:rsidRPr="003B1634">
        <w:rPr>
          <w:rFonts w:ascii="Arial" w:hAnsi="Arial" w:cs="Arial"/>
          <w:iCs/>
        </w:rPr>
        <w:t xml:space="preserve"> apod.), musí být zajištěno dodržení podmínek 3E; pokud žadatel nezvolí nejnižší nabídkovou cenu, odůvodní, proč se tak rozhodl (vyšší kvalita, delší záruční doba apod.).</w:t>
      </w:r>
    </w:p>
    <w:p w14:paraId="262DD37E" w14:textId="77777777" w:rsidR="00066583" w:rsidRPr="003B1634" w:rsidRDefault="00066583" w:rsidP="00066583">
      <w:pPr>
        <w:jc w:val="both"/>
        <w:rPr>
          <w:rFonts w:ascii="Arial" w:hAnsi="Arial" w:cs="Arial"/>
          <w:iCs/>
        </w:rPr>
      </w:pPr>
      <w:r w:rsidRPr="003B1634">
        <w:rPr>
          <w:rFonts w:ascii="Arial" w:hAnsi="Arial" w:cs="Arial"/>
          <w:iCs/>
        </w:rPr>
        <w:t xml:space="preserve">Způsoby stanovení cen do rozpočtu projektu: </w:t>
      </w:r>
    </w:p>
    <w:p w14:paraId="4932395B" w14:textId="77777777" w:rsidR="003A0130" w:rsidRPr="003B1634" w:rsidRDefault="00066583" w:rsidP="00066583">
      <w:pPr>
        <w:pStyle w:val="Odstavecseseznamem"/>
        <w:numPr>
          <w:ilvl w:val="0"/>
          <w:numId w:val="37"/>
        </w:numPr>
        <w:jc w:val="both"/>
        <w:rPr>
          <w:rFonts w:ascii="Arial" w:hAnsi="Arial" w:cs="Arial"/>
          <w:iCs/>
        </w:rPr>
      </w:pPr>
      <w:r w:rsidRPr="003B1634">
        <w:rPr>
          <w:rFonts w:ascii="Arial" w:hAnsi="Arial" w:cs="Arial"/>
          <w:iCs/>
        </w:rPr>
        <w:t>V případě, že zadávací/výběrové řízení nebylo zahájeno (dále také „nezahájená zakázka“), žadatel stanoví cenu na základě a způsobem pro stanovení předpokládané hodnoty zakázky.</w:t>
      </w:r>
    </w:p>
    <w:p w14:paraId="659C84D0" w14:textId="4F471A30" w:rsidR="00066583" w:rsidRPr="003B1634" w:rsidRDefault="003A0130" w:rsidP="003B1634">
      <w:pPr>
        <w:pStyle w:val="Odstavecseseznamem"/>
        <w:numPr>
          <w:ilvl w:val="0"/>
          <w:numId w:val="37"/>
        </w:numPr>
        <w:jc w:val="both"/>
        <w:rPr>
          <w:rFonts w:ascii="Arial" w:hAnsi="Arial" w:cs="Arial"/>
          <w:iCs/>
        </w:rPr>
      </w:pPr>
      <w:r w:rsidRPr="003B1634">
        <w:rPr>
          <w:rFonts w:ascii="Arial" w:hAnsi="Arial" w:cs="Arial"/>
          <w:iCs/>
        </w:rPr>
        <w:t>V</w:t>
      </w:r>
      <w:r w:rsidR="00066583" w:rsidRPr="003B1634">
        <w:rPr>
          <w:rFonts w:ascii="Arial" w:hAnsi="Arial" w:cs="Arial"/>
          <w:iCs/>
        </w:rPr>
        <w:t> případě, že zadávací/výběrové řízení bylo zahájeno a nebylo ukončeno (dále také „zahájená zakázka“), žadatel stanoví cenu na základě předpokládané hodnoty zakázky.</w:t>
      </w:r>
    </w:p>
    <w:p w14:paraId="409FFA73" w14:textId="77777777" w:rsidR="00066583" w:rsidRPr="003B1634" w:rsidRDefault="00066583" w:rsidP="00066583">
      <w:pPr>
        <w:pStyle w:val="Odstavecseseznamem"/>
        <w:numPr>
          <w:ilvl w:val="0"/>
          <w:numId w:val="37"/>
        </w:numPr>
        <w:jc w:val="both"/>
        <w:rPr>
          <w:rFonts w:ascii="Arial" w:hAnsi="Arial" w:cs="Arial"/>
          <w:iCs/>
        </w:rPr>
      </w:pPr>
      <w:r w:rsidRPr="003B1634">
        <w:rPr>
          <w:rFonts w:ascii="Arial" w:hAnsi="Arial" w:cs="Arial"/>
          <w:iCs/>
        </w:rPr>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488C60D2" w14:textId="75C4872A" w:rsidR="003A0130" w:rsidRPr="003B1634" w:rsidRDefault="003A0130" w:rsidP="00066583">
      <w:pPr>
        <w:pStyle w:val="Odstavecseseznamem"/>
        <w:numPr>
          <w:ilvl w:val="0"/>
          <w:numId w:val="37"/>
        </w:numPr>
        <w:jc w:val="both"/>
        <w:rPr>
          <w:rFonts w:ascii="Arial" w:hAnsi="Arial" w:cs="Arial"/>
          <w:iCs/>
        </w:rPr>
      </w:pPr>
      <w:r w:rsidRPr="003B1634">
        <w:rPr>
          <w:rFonts w:ascii="Arial" w:hAnsi="Arial" w:cs="Arial"/>
          <w:iCs/>
        </w:rPr>
        <w:t>V ostatních případech (přímé nákupy; výjimky z postupu podle zákona č. 134/2016 Sb., o zadávání veřejných zakázek, ve znění pozdějších předpisů (dále jen „ZZVZ“) nebo Metodického pokynu pro oblast zadávání zakázek pro programové období 2021–2027 (dále jen „MPZ“) stanoví žadatel cenu do rozpočtu projektu na základě průzkumu trhu (postup je popsán níže).</w:t>
      </w:r>
    </w:p>
    <w:p w14:paraId="5457F447" w14:textId="2FC23588" w:rsidR="00066583" w:rsidRPr="003B1634" w:rsidRDefault="00066583" w:rsidP="00066583">
      <w:pPr>
        <w:pStyle w:val="Odstavecseseznamem"/>
        <w:numPr>
          <w:ilvl w:val="0"/>
          <w:numId w:val="37"/>
        </w:numPr>
        <w:jc w:val="both"/>
        <w:rPr>
          <w:rFonts w:ascii="Arial" w:hAnsi="Arial" w:cs="Arial"/>
          <w:iCs/>
        </w:rPr>
      </w:pPr>
      <w:r w:rsidRPr="003B1634">
        <w:rPr>
          <w:rFonts w:ascii="Arial" w:hAnsi="Arial" w:cs="Arial"/>
          <w:iCs/>
        </w:rPr>
        <w:t>Stanovení ceny přímých nákupů do 100 000 Kč bez DPH žadatel nepředkládá.</w:t>
      </w:r>
    </w:p>
    <w:p w14:paraId="4D37260D" w14:textId="2E7D5B87" w:rsidR="00066583" w:rsidRDefault="00066583" w:rsidP="00066583">
      <w:pPr>
        <w:spacing w:before="120"/>
        <w:jc w:val="both"/>
        <w:rPr>
          <w:rFonts w:ascii="Arial" w:hAnsi="Arial" w:cs="Arial"/>
        </w:rPr>
      </w:pPr>
      <w:r>
        <w:rPr>
          <w:rFonts w:ascii="Arial" w:eastAsiaTheme="majorEastAsia" w:hAnsi="Arial" w:cs="Arial"/>
        </w:rPr>
        <w:t>ŘO doporučuje při přípravě rozpočtu projektu</w:t>
      </w:r>
      <w:r w:rsidR="00AB5BBA">
        <w:rPr>
          <w:rFonts w:ascii="Arial" w:eastAsiaTheme="majorEastAsia" w:hAnsi="Arial" w:cs="Arial"/>
        </w:rPr>
        <w:t xml:space="preserve"> </w:t>
      </w:r>
      <w:r>
        <w:rPr>
          <w:rFonts w:ascii="Arial" w:eastAsiaTheme="majorEastAsia" w:hAnsi="Arial" w:cs="Arial"/>
        </w:rPr>
        <w:t>/</w:t>
      </w:r>
      <w:r w:rsidR="00AB5BBA">
        <w:rPr>
          <w:rFonts w:ascii="Arial" w:eastAsiaTheme="majorEastAsia" w:hAnsi="Arial" w:cs="Arial"/>
        </w:rPr>
        <w:t xml:space="preserve"> </w:t>
      </w:r>
      <w:r>
        <w:rPr>
          <w:rFonts w:ascii="Arial" w:eastAsiaTheme="majorEastAsia" w:hAnsi="Arial" w:cs="Arial"/>
        </w:rPr>
        <w:t>veřejných zakázek zohlednit vývoj cen na trhu</w:t>
      </w:r>
      <w:r>
        <w:rPr>
          <w:rStyle w:val="Znakapoznpodarou"/>
          <w:rFonts w:ascii="Arial" w:eastAsiaTheme="majorEastAsia" w:hAnsi="Arial" w:cs="Arial"/>
        </w:rPr>
        <w:footnoteReference w:id="4"/>
      </w:r>
      <w:r w:rsidRPr="00C321D5">
        <w:rPr>
          <w:rFonts w:ascii="Arial" w:eastAsiaTheme="majorEastAsia" w:hAnsi="Arial" w:cs="Arial"/>
        </w:rPr>
        <w:t xml:space="preserve">. </w:t>
      </w:r>
      <w:r w:rsidRPr="00C321D5">
        <w:rPr>
          <w:rFonts w:ascii="Arial" w:hAnsi="Arial" w:cs="Arial"/>
        </w:rPr>
        <w:t>Nad rámec rozpočtu projektu, který je zpracováván v MS2021+</w:t>
      </w:r>
      <w:r>
        <w:rPr>
          <w:rFonts w:ascii="Arial" w:hAnsi="Arial" w:cs="Arial"/>
        </w:rPr>
        <w:t xml:space="preserve"> a povinné přílohy žádosti o podporu </w:t>
      </w:r>
      <w:r w:rsidRPr="000F49B8">
        <w:rPr>
          <w:rFonts w:ascii="Arial" w:hAnsi="Arial" w:cs="Arial"/>
        </w:rPr>
        <w:t>Podklady pro stanovení kategorií intervencí a kontrolu limitů</w:t>
      </w:r>
      <w:r w:rsidRPr="00C321D5">
        <w:rPr>
          <w:rFonts w:ascii="Arial" w:hAnsi="Arial" w:cs="Arial"/>
        </w:rPr>
        <w:t xml:space="preserve"> zpracovává žadatel podrobn</w:t>
      </w:r>
      <w:r w:rsidR="00765375">
        <w:rPr>
          <w:rFonts w:ascii="Arial" w:hAnsi="Arial" w:cs="Arial"/>
        </w:rPr>
        <w:t>é</w:t>
      </w:r>
      <w:r w:rsidRPr="00C321D5">
        <w:rPr>
          <w:rFonts w:ascii="Arial" w:hAnsi="Arial" w:cs="Arial"/>
        </w:rPr>
        <w:t xml:space="preserve"> rozpočt</w:t>
      </w:r>
      <w:r w:rsidR="00765375">
        <w:rPr>
          <w:rFonts w:ascii="Arial" w:hAnsi="Arial" w:cs="Arial"/>
        </w:rPr>
        <w:t>y</w:t>
      </w:r>
      <w:r>
        <w:rPr>
          <w:rStyle w:val="Znakapoznpodarou"/>
          <w:rFonts w:ascii="Arial" w:hAnsi="Arial" w:cs="Arial"/>
        </w:rPr>
        <w:footnoteReference w:id="5"/>
      </w:r>
      <w:r w:rsidRPr="00C321D5">
        <w:rPr>
          <w:rFonts w:ascii="Arial" w:hAnsi="Arial" w:cs="Arial"/>
        </w:rPr>
        <w:t xml:space="preserve"> </w:t>
      </w:r>
      <w:r w:rsidR="00765375" w:rsidRPr="00765375">
        <w:rPr>
          <w:rFonts w:ascii="Arial" w:hAnsi="Arial" w:cs="Arial"/>
        </w:rPr>
        <w:t>dle konkrétního zaměření projektu s ohledem na tyto části projektu</w:t>
      </w:r>
      <w:r w:rsidR="00765375">
        <w:rPr>
          <w:rFonts w:ascii="Arial" w:hAnsi="Arial" w:cs="Arial"/>
        </w:rPr>
        <w:t>:</w:t>
      </w:r>
    </w:p>
    <w:p w14:paraId="65CF9132" w14:textId="77777777" w:rsidR="00765375" w:rsidRPr="00481654" w:rsidRDefault="00765375" w:rsidP="00765375">
      <w:pPr>
        <w:numPr>
          <w:ilvl w:val="0"/>
          <w:numId w:val="38"/>
        </w:numPr>
        <w:contextualSpacing/>
        <w:jc w:val="both"/>
        <w:rPr>
          <w:rFonts w:ascii="Arial" w:hAnsi="Arial" w:cs="Arial"/>
        </w:rPr>
      </w:pPr>
      <w:r w:rsidRPr="00481654">
        <w:rPr>
          <w:rFonts w:ascii="Arial" w:hAnsi="Arial" w:cs="Arial"/>
          <w:b/>
          <w:bCs/>
        </w:rPr>
        <w:t xml:space="preserve">Rozpočet stavebních prací </w:t>
      </w:r>
    </w:p>
    <w:p w14:paraId="67021CE7" w14:textId="06C4F941" w:rsidR="00765375" w:rsidRPr="00481654" w:rsidRDefault="00765375" w:rsidP="00765375">
      <w:pPr>
        <w:ind w:left="1080"/>
        <w:contextualSpacing/>
        <w:jc w:val="both"/>
        <w:rPr>
          <w:rFonts w:ascii="Arial" w:hAnsi="Arial" w:cs="Arial"/>
        </w:rPr>
      </w:pPr>
      <w:r w:rsidRPr="00481654">
        <w:rPr>
          <w:rFonts w:ascii="Arial" w:hAnsi="Arial" w:cs="Arial"/>
        </w:rPr>
        <w:t xml:space="preserve">Rozpočet stavebních prací dokládá žadatel jako </w:t>
      </w:r>
      <w:r>
        <w:rPr>
          <w:rFonts w:ascii="Arial" w:hAnsi="Arial" w:cs="Arial"/>
        </w:rPr>
        <w:t xml:space="preserve">povinnou </w:t>
      </w:r>
      <w:r w:rsidRPr="00481654">
        <w:rPr>
          <w:rFonts w:ascii="Arial" w:hAnsi="Arial" w:cs="Arial"/>
        </w:rPr>
        <w:t xml:space="preserve">přílohu žádosti o podporu č. </w:t>
      </w:r>
      <w:r>
        <w:rPr>
          <w:rFonts w:ascii="Arial" w:hAnsi="Arial" w:cs="Arial"/>
        </w:rPr>
        <w:t>8</w:t>
      </w:r>
      <w:r w:rsidRPr="00481654">
        <w:rPr>
          <w:rFonts w:ascii="Arial" w:hAnsi="Arial" w:cs="Arial"/>
        </w:rPr>
        <w:t xml:space="preserve"> – Rozpočet stavebních prací</w:t>
      </w:r>
      <w:r w:rsidRPr="00481654">
        <w:rPr>
          <w:rFonts w:ascii="Arial" w:hAnsi="Arial" w:cs="Arial"/>
          <w:vertAlign w:val="superscript"/>
        </w:rPr>
        <w:footnoteReference w:id="6"/>
      </w:r>
      <w:r w:rsidRPr="00481654">
        <w:rPr>
          <w:rFonts w:ascii="Arial" w:hAnsi="Arial" w:cs="Arial"/>
        </w:rPr>
        <w:t>. Pravidla pro sestavení rozpočtu jsou uveden</w:t>
      </w:r>
      <w:r>
        <w:rPr>
          <w:rFonts w:ascii="Arial" w:hAnsi="Arial" w:cs="Arial"/>
        </w:rPr>
        <w:t>a</w:t>
      </w:r>
      <w:r w:rsidRPr="00481654">
        <w:rPr>
          <w:rFonts w:ascii="Arial" w:hAnsi="Arial" w:cs="Arial"/>
        </w:rPr>
        <w:t xml:space="preserve"> v</w:t>
      </w:r>
      <w:r>
        <w:rPr>
          <w:rFonts w:ascii="Arial" w:hAnsi="Arial" w:cs="Arial"/>
        </w:rPr>
        <w:t xml:space="preserve"> kapitole </w:t>
      </w:r>
      <w:r w:rsidR="00CE0FC0">
        <w:rPr>
          <w:rFonts w:ascii="Arial" w:hAnsi="Arial" w:cs="Arial"/>
        </w:rPr>
        <w:t>6</w:t>
      </w:r>
      <w:r>
        <w:rPr>
          <w:rFonts w:ascii="Arial" w:hAnsi="Arial" w:cs="Arial"/>
        </w:rPr>
        <w:t xml:space="preserve"> Specifických pravid</w:t>
      </w:r>
      <w:r w:rsidR="00CE0FC0">
        <w:rPr>
          <w:rFonts w:ascii="Arial" w:hAnsi="Arial" w:cs="Arial"/>
        </w:rPr>
        <w:t>e</w:t>
      </w:r>
      <w:r>
        <w:rPr>
          <w:rFonts w:ascii="Arial" w:hAnsi="Arial" w:cs="Arial"/>
        </w:rPr>
        <w:t>l</w:t>
      </w:r>
      <w:r w:rsidRPr="00481654">
        <w:rPr>
          <w:rFonts w:ascii="Arial" w:hAnsi="Arial" w:cs="Arial"/>
        </w:rPr>
        <w:t>, část Rozpočet stavebních prací. V případě, že žadatel dokládá již položkový rozpočet ve stupni připravenosti k realizaci stavby/zahájení zadávacího řízení</w:t>
      </w:r>
      <w:r w:rsidR="00514B49">
        <w:rPr>
          <w:rFonts w:ascii="Arial" w:hAnsi="Arial" w:cs="Arial"/>
        </w:rPr>
        <w:t>,</w:t>
      </w:r>
      <w:r w:rsidRPr="00481654">
        <w:rPr>
          <w:rFonts w:ascii="Arial" w:hAnsi="Arial" w:cs="Arial"/>
        </w:rPr>
        <w:t xml:space="preserve"> je specifikace stanovení předpokládané hodnoty uvedena v</w:t>
      </w:r>
      <w:r w:rsidR="00514B49">
        <w:rPr>
          <w:rFonts w:ascii="Arial" w:hAnsi="Arial" w:cs="Arial"/>
        </w:rPr>
        <w:t> Obecných pravidlech</w:t>
      </w:r>
      <w:r w:rsidRPr="00481654">
        <w:rPr>
          <w:rFonts w:ascii="Arial" w:hAnsi="Arial" w:cs="Arial"/>
        </w:rPr>
        <w:t xml:space="preserve"> v kapitole č. 5.4 Speciální úprava předkládání dokumentace na stavební práce. Žadatel dále uvede</w:t>
      </w:r>
      <w:r w:rsidRPr="00481654" w:rsidDel="009E1FF6">
        <w:rPr>
          <w:rFonts w:ascii="Arial" w:hAnsi="Arial" w:cs="Arial"/>
        </w:rPr>
        <w:t xml:space="preserve"> </w:t>
      </w:r>
      <w:r w:rsidRPr="00481654">
        <w:rPr>
          <w:rFonts w:ascii="Arial" w:hAnsi="Arial" w:cs="Arial"/>
        </w:rPr>
        <w:t>ve studii proveditelnosti, podle jaké cenové hladiny byl rozpočet sestaven.</w:t>
      </w:r>
    </w:p>
    <w:p w14:paraId="571BBFC7" w14:textId="77777777" w:rsidR="00765375" w:rsidRPr="00481654" w:rsidRDefault="00765375" w:rsidP="00765375">
      <w:pPr>
        <w:ind w:left="1080"/>
        <w:contextualSpacing/>
        <w:jc w:val="both"/>
        <w:rPr>
          <w:rFonts w:ascii="Arial" w:hAnsi="Arial" w:cs="Arial"/>
        </w:rPr>
      </w:pPr>
      <w:r w:rsidRPr="00481654">
        <w:rPr>
          <w:rFonts w:ascii="Arial" w:hAnsi="Arial" w:cs="Arial"/>
        </w:rPr>
        <w:t>V případě, že žadatel dokládá rozpočet v podobě zjednodušeného položkového rozpočtu či jsou obecně v rozpočtu uvedeny komplety/vlastní položky projektanta neobsažené v cenících stavebních prací, uvede žadatel ve studii proveditelnosti, jakým způsobem došlo k jejich nacenění. Využít může např. postupy uvedené v bodě ii) či čestné prohlášení autorizovaného projektanta, že položky jsou naceněny na základě jeho dlouhodobých zkušeností.</w:t>
      </w:r>
    </w:p>
    <w:p w14:paraId="5E992AC7" w14:textId="77777777" w:rsidR="00765375" w:rsidRPr="00481654" w:rsidRDefault="00765375" w:rsidP="00765375">
      <w:pPr>
        <w:ind w:left="1080"/>
        <w:contextualSpacing/>
        <w:jc w:val="both"/>
        <w:rPr>
          <w:rFonts w:ascii="Arial" w:hAnsi="Arial" w:cs="Arial"/>
        </w:rPr>
      </w:pPr>
    </w:p>
    <w:p w14:paraId="350B0D4E" w14:textId="77777777" w:rsidR="00765375" w:rsidRPr="00481654" w:rsidRDefault="00765375" w:rsidP="00765375">
      <w:pPr>
        <w:numPr>
          <w:ilvl w:val="0"/>
          <w:numId w:val="38"/>
        </w:numPr>
        <w:contextualSpacing/>
        <w:jc w:val="both"/>
        <w:rPr>
          <w:rFonts w:ascii="Arial" w:hAnsi="Arial" w:cs="Arial"/>
          <w:b/>
          <w:bCs/>
        </w:rPr>
      </w:pPr>
      <w:r w:rsidRPr="00481654">
        <w:rPr>
          <w:rFonts w:ascii="Arial" w:hAnsi="Arial" w:cs="Arial"/>
          <w:b/>
          <w:bCs/>
        </w:rPr>
        <w:t>Rozpočet vybavení/majetku/služeb</w:t>
      </w:r>
    </w:p>
    <w:p w14:paraId="040A2A3A" w14:textId="77777777" w:rsidR="00765375" w:rsidRDefault="00765375" w:rsidP="00765375">
      <w:pPr>
        <w:ind w:left="1080"/>
        <w:contextualSpacing/>
        <w:jc w:val="both"/>
        <w:rPr>
          <w:rFonts w:ascii="Arial" w:hAnsi="Arial" w:cs="Arial"/>
        </w:rPr>
      </w:pPr>
      <w:r w:rsidRPr="00481654">
        <w:rPr>
          <w:rFonts w:ascii="Arial" w:hAnsi="Arial" w:cs="Arial"/>
        </w:rPr>
        <w:t xml:space="preserve">Rozpočet vybavení/majetku/služeb se zpracovává do tabulky A, B nebo C přímo do této kapitoly (podle způsobu stanovení ceny a s ohledem na stav zadávacího/výběrového řízení). </w:t>
      </w:r>
    </w:p>
    <w:p w14:paraId="1A2D19D8" w14:textId="77777777" w:rsidR="00765375" w:rsidRPr="007230CE" w:rsidRDefault="00765375" w:rsidP="00066583">
      <w:pPr>
        <w:spacing w:before="120"/>
        <w:jc w:val="both"/>
        <w:rPr>
          <w:rFonts w:ascii="Arial" w:hAnsi="Arial" w:cs="Arial"/>
        </w:rPr>
      </w:pPr>
    </w:p>
    <w:p w14:paraId="12F4392C" w14:textId="77777777" w:rsidR="00066583" w:rsidRPr="00C321D5" w:rsidRDefault="00066583" w:rsidP="00066583">
      <w:pPr>
        <w:rPr>
          <w:rFonts w:ascii="Arial" w:hAnsi="Arial" w:cs="Arial"/>
          <w:b/>
          <w:bCs/>
          <w:i/>
          <w:iCs/>
          <w:u w:val="single"/>
        </w:rPr>
      </w:pPr>
      <w:r w:rsidRPr="00C321D5">
        <w:rPr>
          <w:rFonts w:ascii="Arial" w:hAnsi="Arial" w:cs="Arial"/>
          <w:b/>
          <w:bCs/>
          <w:i/>
          <w:iCs/>
          <w:u w:val="single"/>
        </w:rPr>
        <w:t>1. Stanovení cen do rozpočtu projektu</w:t>
      </w:r>
    </w:p>
    <w:p w14:paraId="3E4206AE" w14:textId="77777777" w:rsidR="00066583" w:rsidRPr="00C321D5" w:rsidRDefault="00066583" w:rsidP="00066583">
      <w:pPr>
        <w:jc w:val="both"/>
        <w:rPr>
          <w:rFonts w:ascii="Arial" w:hAnsi="Arial" w:cs="Arial"/>
          <w:i/>
          <w:iCs/>
        </w:rPr>
      </w:pPr>
      <w:r>
        <w:rPr>
          <w:rFonts w:ascii="Arial" w:hAnsi="Arial" w:cs="Arial"/>
          <w:i/>
          <w:iCs/>
        </w:rPr>
        <w:t>Předpokládané ceny</w:t>
      </w:r>
      <w:r w:rsidRPr="00C321D5">
        <w:rPr>
          <w:rFonts w:ascii="Arial" w:hAnsi="Arial" w:cs="Arial"/>
          <w:i/>
          <w:iCs/>
        </w:rPr>
        <w:t xml:space="preserve"> </w:t>
      </w:r>
      <w:r>
        <w:rPr>
          <w:rFonts w:ascii="Arial" w:hAnsi="Arial" w:cs="Arial"/>
          <w:i/>
          <w:iCs/>
        </w:rPr>
        <w:t>vybavení/majetku/služeb</w:t>
      </w:r>
      <w:r w:rsidRPr="00C321D5">
        <w:rPr>
          <w:rFonts w:ascii="Arial" w:hAnsi="Arial" w:cs="Arial"/>
          <w:i/>
          <w:iCs/>
        </w:rPr>
        <w:t xml:space="preserve"> může žadatel stanovit</w:t>
      </w:r>
      <w:r>
        <w:rPr>
          <w:rFonts w:ascii="Arial" w:hAnsi="Arial" w:cs="Arial"/>
          <w:i/>
          <w:iCs/>
        </w:rPr>
        <w:t xml:space="preserve"> na základě</w:t>
      </w:r>
      <w:r w:rsidRPr="00C321D5">
        <w:rPr>
          <w:rFonts w:ascii="Arial" w:hAnsi="Arial" w:cs="Arial"/>
          <w:i/>
          <w:iCs/>
        </w:rPr>
        <w:t>:</w:t>
      </w:r>
    </w:p>
    <w:p w14:paraId="060715CF" w14:textId="77777777" w:rsidR="00066583" w:rsidRPr="00C321D5" w:rsidRDefault="00066583" w:rsidP="00066583">
      <w:pPr>
        <w:pStyle w:val="Odstavecseseznamem"/>
        <w:numPr>
          <w:ilvl w:val="0"/>
          <w:numId w:val="39"/>
        </w:numPr>
        <w:jc w:val="both"/>
        <w:rPr>
          <w:rFonts w:ascii="Arial" w:hAnsi="Arial" w:cs="Arial"/>
          <w:i/>
          <w:iCs/>
        </w:rPr>
      </w:pPr>
      <w:r w:rsidRPr="00C321D5">
        <w:rPr>
          <w:rFonts w:ascii="Arial" w:hAnsi="Arial" w:cs="Arial"/>
          <w:i/>
          <w:iCs/>
        </w:rPr>
        <w:t>údajů a informací získaných průzkumem trhu s požadovaným plněním, při průzkumu trhu musí být osloveni minimálně 3 dodavatelé nebo výrobci, kteří se poptávaným plněním zabývají či ho nabízí</w:t>
      </w:r>
      <w:r>
        <w:rPr>
          <w:rFonts w:ascii="Arial" w:hAnsi="Arial" w:cs="Arial"/>
          <w:i/>
          <w:iCs/>
        </w:rPr>
        <w:t>;</w:t>
      </w:r>
      <w:r w:rsidRPr="00C321D5">
        <w:rPr>
          <w:rFonts w:ascii="Arial" w:hAnsi="Arial" w:cs="Arial"/>
          <w:i/>
          <w:iCs/>
        </w:rPr>
        <w:t xml:space="preserve"> pokud je počet dodavatelů na trhu menší než 3, stačí oslovit menší počet dodavatelů;</w:t>
      </w:r>
    </w:p>
    <w:p w14:paraId="58DC5C72" w14:textId="77777777" w:rsidR="00066583" w:rsidRPr="00C321D5" w:rsidRDefault="00066583" w:rsidP="00066583">
      <w:pPr>
        <w:pStyle w:val="Odstavecseseznamem"/>
        <w:numPr>
          <w:ilvl w:val="0"/>
          <w:numId w:val="39"/>
        </w:numPr>
        <w:jc w:val="both"/>
        <w:rPr>
          <w:rFonts w:ascii="Arial" w:hAnsi="Arial" w:cs="Arial"/>
          <w:i/>
          <w:iCs/>
        </w:rPr>
      </w:pPr>
      <w:r w:rsidRPr="00C321D5">
        <w:rPr>
          <w:rFonts w:ascii="Arial" w:hAnsi="Arial" w:cs="Arial"/>
          <w:i/>
          <w:iCs/>
        </w:rPr>
        <w:t>údajů a informací získaných z ceníků stejného či obdobného plnění volně dostupných na internetu, jako zdroj postačí jeden ceník</w:t>
      </w:r>
      <w:r>
        <w:rPr>
          <w:rFonts w:ascii="Arial" w:hAnsi="Arial" w:cs="Arial"/>
          <w:i/>
          <w:iCs/>
        </w:rPr>
        <w:t>;</w:t>
      </w:r>
      <w:r w:rsidRPr="00C321D5">
        <w:rPr>
          <w:rFonts w:ascii="Arial" w:hAnsi="Arial" w:cs="Arial"/>
          <w:i/>
          <w:iCs/>
        </w:rPr>
        <w:t xml:space="preserve"> pokud je to možné, je vhodné vycházet z několika ceníků; </w:t>
      </w:r>
    </w:p>
    <w:p w14:paraId="18D36EBD" w14:textId="77777777" w:rsidR="00066583" w:rsidRPr="00C321D5" w:rsidRDefault="00066583" w:rsidP="00066583">
      <w:pPr>
        <w:pStyle w:val="Odstavecseseznamem"/>
        <w:numPr>
          <w:ilvl w:val="0"/>
          <w:numId w:val="39"/>
        </w:numPr>
        <w:jc w:val="both"/>
        <w:rPr>
          <w:rFonts w:ascii="Arial" w:hAnsi="Arial" w:cs="Arial"/>
          <w:i/>
          <w:iCs/>
        </w:rPr>
      </w:pPr>
      <w:r w:rsidRPr="00C321D5">
        <w:rPr>
          <w:rFonts w:ascii="Arial" w:hAnsi="Arial" w:cs="Arial"/>
          <w:i/>
          <w:iCs/>
        </w:rPr>
        <w:t xml:space="preserve">údajů a informací o realizovaných zakázkách se stejným či obdobným předmětem plnění – může se jednat o zakázky žadatele, popř. jiné osoby, za předpokladu, že </w:t>
      </w:r>
    </w:p>
    <w:p w14:paraId="024BFCAA" w14:textId="5BCC943A" w:rsidR="00066583" w:rsidRPr="00D7294A" w:rsidRDefault="00066583" w:rsidP="00066583">
      <w:pPr>
        <w:pStyle w:val="Odstavecseseznamem"/>
        <w:numPr>
          <w:ilvl w:val="1"/>
          <w:numId w:val="4"/>
        </w:numPr>
        <w:jc w:val="both"/>
        <w:rPr>
          <w:rFonts w:ascii="Arial" w:hAnsi="Arial" w:cs="Arial"/>
        </w:rPr>
      </w:pPr>
      <w:r w:rsidRPr="00D7294A">
        <w:rPr>
          <w:rFonts w:ascii="Arial" w:hAnsi="Arial" w:cs="Arial"/>
        </w:rPr>
        <w:t>žadatel uvede identifikaci zakázky, data uzavření smlouvy, předmět plnění, smluvní cenu a identifikaci dodavatele;</w:t>
      </w:r>
    </w:p>
    <w:p w14:paraId="3828BB7B" w14:textId="0F824D66" w:rsidR="00066583" w:rsidRPr="00C321D5" w:rsidRDefault="00066583" w:rsidP="00066583">
      <w:pPr>
        <w:pStyle w:val="Odstavecseseznamem"/>
        <w:numPr>
          <w:ilvl w:val="0"/>
          <w:numId w:val="39"/>
        </w:numPr>
        <w:jc w:val="both"/>
        <w:rPr>
          <w:rFonts w:ascii="Arial" w:hAnsi="Arial" w:cs="Arial"/>
          <w:i/>
          <w:iCs/>
        </w:rPr>
      </w:pPr>
      <w:r w:rsidRPr="00C321D5">
        <w:rPr>
          <w:rFonts w:ascii="Arial" w:hAnsi="Arial" w:cs="Arial"/>
          <w:i/>
          <w:iCs/>
        </w:rPr>
        <w:t>údajů a informací získaných jiným vhodným způsobem (to platí i v případě, že využije jeden z výše uvedených způsobů a od získané ceny se odchýlí)</w:t>
      </w:r>
      <w:r w:rsidR="00AB5BBA">
        <w:rPr>
          <w:rFonts w:ascii="Arial" w:hAnsi="Arial" w:cs="Arial"/>
          <w:i/>
          <w:iCs/>
        </w:rPr>
        <w:t>;</w:t>
      </w:r>
    </w:p>
    <w:p w14:paraId="0DAD4098" w14:textId="77777777" w:rsidR="00066583" w:rsidRPr="00C321D5" w:rsidRDefault="00066583" w:rsidP="00066583">
      <w:pPr>
        <w:pStyle w:val="Odstavecseseznamem"/>
        <w:numPr>
          <w:ilvl w:val="0"/>
          <w:numId w:val="39"/>
        </w:numPr>
        <w:jc w:val="both"/>
        <w:rPr>
          <w:rFonts w:ascii="Arial" w:hAnsi="Arial" w:cs="Arial"/>
          <w:i/>
          <w:iCs/>
        </w:rPr>
      </w:pPr>
      <w:r w:rsidRPr="00C321D5">
        <w:rPr>
          <w:rFonts w:ascii="Arial" w:hAnsi="Arial" w:cs="Arial"/>
          <w:i/>
          <w:iCs/>
        </w:rPr>
        <w:t xml:space="preserve">doložení </w:t>
      </w:r>
      <w:r>
        <w:rPr>
          <w:rFonts w:ascii="Arial" w:hAnsi="Arial" w:cs="Arial"/>
          <w:i/>
          <w:iCs/>
        </w:rPr>
        <w:t>znaleckého</w:t>
      </w:r>
      <w:r w:rsidRPr="00C321D5">
        <w:rPr>
          <w:rFonts w:ascii="Arial" w:hAnsi="Arial" w:cs="Arial"/>
          <w:i/>
          <w:iCs/>
        </w:rPr>
        <w:t xml:space="preserve"> posudku</w:t>
      </w:r>
      <w:r>
        <w:rPr>
          <w:rFonts w:ascii="Arial" w:hAnsi="Arial" w:cs="Arial"/>
          <w:i/>
          <w:iCs/>
        </w:rPr>
        <w:t xml:space="preserve">, který </w:t>
      </w:r>
      <w:r w:rsidRPr="00780023">
        <w:rPr>
          <w:rFonts w:ascii="Arial" w:hAnsi="Arial" w:cs="Arial"/>
          <w:i/>
          <w:iCs/>
        </w:rPr>
        <w:t>nesmí být starší šesti měsíců</w:t>
      </w:r>
      <w:r w:rsidRPr="00C321D5">
        <w:rPr>
          <w:rFonts w:ascii="Arial" w:hAnsi="Arial" w:cs="Arial"/>
          <w:i/>
          <w:iCs/>
        </w:rPr>
        <w:t>.</w:t>
      </w:r>
    </w:p>
    <w:tbl>
      <w:tblPr>
        <w:tblStyle w:val="Mkatabulky"/>
        <w:tblW w:w="0" w:type="auto"/>
        <w:tblLook w:val="04A0" w:firstRow="1" w:lastRow="0" w:firstColumn="1" w:lastColumn="0" w:noHBand="0" w:noVBand="1"/>
      </w:tblPr>
      <w:tblGrid>
        <w:gridCol w:w="9062"/>
      </w:tblGrid>
      <w:tr w:rsidR="00066583" w:rsidRPr="00C321D5" w14:paraId="3A934083" w14:textId="77777777" w:rsidTr="001F6D68">
        <w:tc>
          <w:tcPr>
            <w:tcW w:w="9062" w:type="dxa"/>
          </w:tcPr>
          <w:p w14:paraId="4A93C8B5" w14:textId="77777777" w:rsidR="00066583" w:rsidRPr="00C321D5" w:rsidRDefault="00066583" w:rsidP="001F6D68">
            <w:pPr>
              <w:spacing w:before="120" w:after="120"/>
              <w:jc w:val="both"/>
              <w:rPr>
                <w:rFonts w:ascii="Arial" w:hAnsi="Arial" w:cs="Arial"/>
                <w:b/>
                <w:i/>
                <w:iCs/>
              </w:rPr>
            </w:pPr>
            <w:r w:rsidRPr="00C321D5">
              <w:rPr>
                <w:rFonts w:ascii="Arial" w:hAnsi="Arial" w:cs="Arial"/>
                <w:b/>
                <w:i/>
                <w:iCs/>
              </w:rPr>
              <w:t>UPOZORNĚNÍ</w:t>
            </w:r>
          </w:p>
          <w:p w14:paraId="22879827" w14:textId="77777777" w:rsidR="00066583" w:rsidRPr="00C321D5" w:rsidRDefault="00066583" w:rsidP="001F6D68">
            <w:pPr>
              <w:jc w:val="both"/>
              <w:rPr>
                <w:rFonts w:ascii="Arial" w:hAnsi="Arial" w:cs="Arial"/>
                <w:i/>
                <w:iCs/>
              </w:rPr>
            </w:pPr>
            <w:r w:rsidRPr="00C321D5">
              <w:rPr>
                <w:rFonts w:ascii="Arial" w:hAnsi="Arial" w:cs="Arial"/>
                <w:i/>
                <w:iCs/>
              </w:rPr>
              <w:t xml:space="preserve">Stáří zdrojových dat pro doložení ceny je stanoveno na 6 měsíců před datem </w:t>
            </w:r>
            <w:r>
              <w:rPr>
                <w:rFonts w:ascii="Arial" w:hAnsi="Arial" w:cs="Arial"/>
                <w:i/>
                <w:iCs/>
              </w:rPr>
              <w:t>registrace</w:t>
            </w:r>
            <w:r w:rsidRPr="00C321D5">
              <w:rPr>
                <w:rFonts w:ascii="Arial" w:hAnsi="Arial" w:cs="Arial"/>
                <w:i/>
                <w:iCs/>
              </w:rPr>
              <w:t xml:space="preserve"> žádosti o podporu. Ceníky dostupné na internetu splňují podmínku 6 měsíců platnosti.</w:t>
            </w:r>
          </w:p>
          <w:p w14:paraId="46E4E630" w14:textId="77777777" w:rsidR="00066583" w:rsidRPr="00C321D5" w:rsidRDefault="00066583" w:rsidP="001F6D68">
            <w:pPr>
              <w:jc w:val="both"/>
              <w:rPr>
                <w:rFonts w:ascii="Arial" w:hAnsi="Arial" w:cs="Arial"/>
                <w:i/>
                <w:iCs/>
              </w:rPr>
            </w:pPr>
          </w:p>
          <w:p w14:paraId="565F86FE" w14:textId="77777777" w:rsidR="00066583" w:rsidRPr="00C321D5" w:rsidRDefault="00066583" w:rsidP="001F6D68">
            <w:pPr>
              <w:jc w:val="both"/>
              <w:rPr>
                <w:rFonts w:ascii="Arial" w:hAnsi="Arial" w:cs="Arial"/>
                <w:i/>
                <w:iCs/>
              </w:rPr>
            </w:pPr>
            <w:r w:rsidRPr="00C321D5">
              <w:rPr>
                <w:rFonts w:ascii="Arial" w:hAnsi="Arial" w:cs="Arial"/>
                <w:i/>
                <w:iCs/>
              </w:rPr>
              <w:t>V případě využití dat starších 6 měsíců je žadatel povinen:</w:t>
            </w:r>
          </w:p>
          <w:p w14:paraId="29CAAA06" w14:textId="77777777" w:rsidR="00066583" w:rsidRPr="00C321D5" w:rsidRDefault="00066583" w:rsidP="001F6D68">
            <w:pPr>
              <w:jc w:val="both"/>
              <w:rPr>
                <w:rFonts w:ascii="Arial" w:hAnsi="Arial" w:cs="Arial"/>
                <w:i/>
                <w:iCs/>
              </w:rPr>
            </w:pPr>
            <w:r w:rsidRPr="00C321D5">
              <w:rPr>
                <w:rFonts w:ascii="Arial" w:hAnsi="Arial" w:cs="Arial"/>
                <w:i/>
                <w:iCs/>
              </w:rPr>
              <w:t>- zdůvodnit, že uváděná cenová úroveň je stále aktuální,</w:t>
            </w:r>
          </w:p>
          <w:p w14:paraId="5EE9634C" w14:textId="77777777" w:rsidR="00066583" w:rsidRPr="00C321D5" w:rsidRDefault="00066583" w:rsidP="001F6D68">
            <w:pPr>
              <w:jc w:val="both"/>
              <w:rPr>
                <w:rFonts w:ascii="Arial" w:hAnsi="Arial" w:cs="Arial"/>
                <w:i/>
                <w:iCs/>
              </w:rPr>
            </w:pPr>
            <w:r w:rsidRPr="00C321D5">
              <w:rPr>
                <w:rFonts w:ascii="Arial" w:hAnsi="Arial" w:cs="Arial"/>
                <w:i/>
                <w:iCs/>
              </w:rPr>
              <w:t xml:space="preserve">- nebo uvést mechanismus, jakým byla ze starších dat </w:t>
            </w:r>
            <w:r>
              <w:rPr>
                <w:rFonts w:ascii="Arial" w:hAnsi="Arial" w:cs="Arial"/>
                <w:i/>
                <w:iCs/>
              </w:rPr>
              <w:t>o</w:t>
            </w:r>
            <w:r w:rsidRPr="00C321D5">
              <w:rPr>
                <w:rFonts w:ascii="Arial" w:hAnsi="Arial" w:cs="Arial"/>
                <w:i/>
                <w:iCs/>
              </w:rPr>
              <w:t>dvozena cena – je vhodné odvodit cenu od situace na trhu a rozložení hodnot získaných nabídek, musí být zajištěno dodržení podmínek 3E</w:t>
            </w:r>
            <w:r>
              <w:rPr>
                <w:rFonts w:ascii="Arial" w:hAnsi="Arial" w:cs="Arial"/>
                <w:i/>
                <w:iCs/>
              </w:rPr>
              <w:t>. P</w:t>
            </w:r>
            <w:r w:rsidRPr="00C321D5">
              <w:rPr>
                <w:rFonts w:ascii="Arial" w:hAnsi="Arial" w:cs="Arial"/>
                <w:i/>
                <w:iCs/>
              </w:rPr>
              <w:t>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3E1EBCA1" w14:textId="77777777" w:rsidR="00066583" w:rsidRPr="00C321D5" w:rsidRDefault="00066583" w:rsidP="00066583">
      <w:pPr>
        <w:rPr>
          <w:rFonts w:ascii="Arial" w:hAnsi="Arial" w:cs="Arial"/>
          <w:b/>
          <w:bCs/>
        </w:rPr>
      </w:pPr>
    </w:p>
    <w:p w14:paraId="3C373A90" w14:textId="77777777" w:rsidR="00066583" w:rsidRPr="00C321D5" w:rsidRDefault="00066583" w:rsidP="00066583">
      <w:pPr>
        <w:rPr>
          <w:rFonts w:ascii="Arial" w:hAnsi="Arial" w:cs="Arial"/>
        </w:rPr>
      </w:pPr>
      <w:r w:rsidRPr="00C321D5">
        <w:rPr>
          <w:rFonts w:ascii="Arial" w:hAnsi="Arial" w:cs="Arial"/>
          <w:b/>
          <w:bCs/>
        </w:rPr>
        <w:t>Tabulka A</w:t>
      </w:r>
      <w:r w:rsidRPr="00C321D5">
        <w:rPr>
          <w:rFonts w:ascii="Arial" w:hAnsi="Arial" w:cs="Arial"/>
        </w:rPr>
        <w:t xml:space="preserve"> Stanovení cen do rozpočtu projektu</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F573B5" w14:paraId="64A197C5" w14:textId="77777777" w:rsidTr="00190DD5">
        <w:trPr>
          <w:jc w:val="center"/>
        </w:trPr>
        <w:tc>
          <w:tcPr>
            <w:tcW w:w="1126" w:type="dxa"/>
            <w:shd w:val="clear" w:color="auto" w:fill="A6A6A6" w:themeFill="background1" w:themeFillShade="A6"/>
            <w:vAlign w:val="center"/>
          </w:tcPr>
          <w:p w14:paraId="08E60B7D" w14:textId="77777777" w:rsidR="00F573B5" w:rsidRPr="004E5825" w:rsidRDefault="00F573B5" w:rsidP="00190DD5">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7C536078" w14:textId="77777777" w:rsidR="00F573B5" w:rsidRPr="004E5825" w:rsidRDefault="00F573B5" w:rsidP="00190DD5">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25A8E64A" w14:textId="77777777" w:rsidR="00F573B5" w:rsidRPr="004E5825" w:rsidRDefault="00F573B5" w:rsidP="00190DD5">
            <w:pPr>
              <w:jc w:val="center"/>
              <w:rPr>
                <w:rFonts w:ascii="Arial" w:hAnsi="Arial" w:cs="Arial"/>
                <w:b/>
                <w:bCs/>
                <w:sz w:val="16"/>
                <w:szCs w:val="16"/>
              </w:rPr>
            </w:pPr>
            <w:r w:rsidRPr="004E5825">
              <w:rPr>
                <w:rFonts w:ascii="Arial" w:hAnsi="Arial" w:cs="Arial"/>
                <w:b/>
                <w:bCs/>
                <w:sz w:val="16"/>
                <w:szCs w:val="16"/>
              </w:rPr>
              <w:t>Zdroj informací</w:t>
            </w:r>
            <w:r>
              <w:rPr>
                <w:rFonts w:ascii="Arial" w:hAnsi="Arial" w:cs="Arial"/>
                <w:b/>
                <w:bCs/>
                <w:sz w:val="16"/>
                <w:szCs w:val="16"/>
              </w:rPr>
              <w:t xml:space="preserve"> </w:t>
            </w:r>
            <w:r w:rsidRPr="004E5825">
              <w:rPr>
                <w:rFonts w:ascii="Arial" w:hAnsi="Arial" w:cs="Arial"/>
                <w:b/>
                <w:bCs/>
                <w:sz w:val="16"/>
                <w:szCs w:val="16"/>
                <w:vertAlign w:val="superscript"/>
              </w:rPr>
              <w:t>1</w:t>
            </w:r>
            <w:r>
              <w:rPr>
                <w:rFonts w:ascii="Arial" w:hAnsi="Arial" w:cs="Arial"/>
                <w:b/>
                <w:bCs/>
                <w:sz w:val="16"/>
                <w:szCs w:val="16"/>
                <w:vertAlign w:val="superscript"/>
              </w:rPr>
              <w:t>)</w:t>
            </w:r>
          </w:p>
        </w:tc>
        <w:tc>
          <w:tcPr>
            <w:tcW w:w="1046" w:type="dxa"/>
            <w:shd w:val="clear" w:color="auto" w:fill="A6A6A6" w:themeFill="background1" w:themeFillShade="A6"/>
            <w:vAlign w:val="center"/>
          </w:tcPr>
          <w:p w14:paraId="5B9760C0" w14:textId="77777777" w:rsidR="00F573B5" w:rsidRPr="004E5825" w:rsidRDefault="00F573B5" w:rsidP="00190DD5">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5967849C" w14:textId="77777777" w:rsidR="00F573B5" w:rsidRPr="004E5825" w:rsidRDefault="00F573B5" w:rsidP="00190DD5">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73572CDC" w14:textId="77777777" w:rsidR="00F573B5" w:rsidRPr="004E5825" w:rsidRDefault="00F573B5" w:rsidP="00190DD5">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w:t>
            </w:r>
            <w:r w:rsidRPr="004E5825">
              <w:rPr>
                <w:rFonts w:ascii="Arial" w:hAnsi="Arial" w:cs="Arial"/>
                <w:b/>
                <w:bCs/>
                <w:sz w:val="16"/>
                <w:szCs w:val="16"/>
                <w:vertAlign w:val="superscript"/>
              </w:rPr>
              <w:t>2)</w:t>
            </w:r>
          </w:p>
        </w:tc>
        <w:tc>
          <w:tcPr>
            <w:tcW w:w="997" w:type="dxa"/>
            <w:shd w:val="clear" w:color="auto" w:fill="A6A6A6" w:themeFill="background1" w:themeFillShade="A6"/>
            <w:vAlign w:val="center"/>
          </w:tcPr>
          <w:p w14:paraId="7260EC1B" w14:textId="77777777" w:rsidR="00F573B5" w:rsidRPr="004E5825" w:rsidRDefault="00F573B5" w:rsidP="00190DD5">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Z / hash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c>
          <w:tcPr>
            <w:tcW w:w="1256" w:type="dxa"/>
            <w:shd w:val="clear" w:color="auto" w:fill="A6A6A6" w:themeFill="background1" w:themeFillShade="A6"/>
            <w:vAlign w:val="center"/>
          </w:tcPr>
          <w:p w14:paraId="0B4EAF23" w14:textId="77777777" w:rsidR="00F573B5" w:rsidRPr="004E5825" w:rsidRDefault="00F573B5" w:rsidP="00190DD5">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F573B5" w14:paraId="7BDA8B80" w14:textId="77777777" w:rsidTr="00190DD5">
        <w:trPr>
          <w:jc w:val="center"/>
        </w:trPr>
        <w:tc>
          <w:tcPr>
            <w:tcW w:w="1126" w:type="dxa"/>
          </w:tcPr>
          <w:p w14:paraId="26485A67" w14:textId="77777777" w:rsidR="00F573B5" w:rsidRPr="004E5825" w:rsidRDefault="00F573B5" w:rsidP="00190DD5">
            <w:pPr>
              <w:jc w:val="center"/>
              <w:rPr>
                <w:rFonts w:ascii="Arial" w:hAnsi="Arial" w:cs="Arial"/>
                <w:sz w:val="16"/>
                <w:szCs w:val="16"/>
              </w:rPr>
            </w:pPr>
            <w:r w:rsidRPr="004E5825">
              <w:rPr>
                <w:rFonts w:ascii="Arial" w:hAnsi="Arial" w:cs="Arial"/>
                <w:sz w:val="16"/>
                <w:szCs w:val="16"/>
              </w:rPr>
              <w:t>1</w:t>
            </w:r>
          </w:p>
        </w:tc>
        <w:tc>
          <w:tcPr>
            <w:tcW w:w="1105" w:type="dxa"/>
          </w:tcPr>
          <w:p w14:paraId="40C0E23B" w14:textId="77777777" w:rsidR="00F573B5" w:rsidRDefault="00F573B5" w:rsidP="00190DD5">
            <w:pPr>
              <w:rPr>
                <w:rFonts w:ascii="Arial" w:hAnsi="Arial" w:cs="Arial"/>
              </w:rPr>
            </w:pPr>
          </w:p>
        </w:tc>
        <w:tc>
          <w:tcPr>
            <w:tcW w:w="1244" w:type="dxa"/>
          </w:tcPr>
          <w:p w14:paraId="42B3CFD8" w14:textId="77777777" w:rsidR="00F573B5" w:rsidRDefault="00F573B5" w:rsidP="00190DD5">
            <w:pPr>
              <w:rPr>
                <w:rFonts w:ascii="Arial" w:hAnsi="Arial" w:cs="Arial"/>
              </w:rPr>
            </w:pPr>
          </w:p>
        </w:tc>
        <w:tc>
          <w:tcPr>
            <w:tcW w:w="1046" w:type="dxa"/>
          </w:tcPr>
          <w:p w14:paraId="07396637" w14:textId="77777777" w:rsidR="00F573B5" w:rsidRDefault="00F573B5" w:rsidP="00190DD5">
            <w:pPr>
              <w:rPr>
                <w:rFonts w:ascii="Arial" w:hAnsi="Arial" w:cs="Arial"/>
              </w:rPr>
            </w:pPr>
          </w:p>
        </w:tc>
        <w:tc>
          <w:tcPr>
            <w:tcW w:w="1117" w:type="dxa"/>
            <w:vMerge w:val="restart"/>
            <w:shd w:val="clear" w:color="auto" w:fill="D9D9D9" w:themeFill="background1" w:themeFillShade="D9"/>
          </w:tcPr>
          <w:p w14:paraId="4013102A" w14:textId="77777777" w:rsidR="00F573B5" w:rsidRDefault="00F573B5" w:rsidP="00190DD5">
            <w:pPr>
              <w:rPr>
                <w:rFonts w:ascii="Arial" w:hAnsi="Arial" w:cs="Arial"/>
              </w:rPr>
            </w:pPr>
          </w:p>
        </w:tc>
        <w:tc>
          <w:tcPr>
            <w:tcW w:w="1171" w:type="dxa"/>
            <w:vMerge w:val="restart"/>
            <w:shd w:val="clear" w:color="auto" w:fill="D9D9D9" w:themeFill="background1" w:themeFillShade="D9"/>
          </w:tcPr>
          <w:p w14:paraId="36600056" w14:textId="77777777" w:rsidR="00F573B5" w:rsidRDefault="00F573B5" w:rsidP="00190DD5">
            <w:pPr>
              <w:rPr>
                <w:rFonts w:ascii="Arial" w:hAnsi="Arial" w:cs="Arial"/>
              </w:rPr>
            </w:pPr>
          </w:p>
        </w:tc>
        <w:tc>
          <w:tcPr>
            <w:tcW w:w="997" w:type="dxa"/>
            <w:vMerge w:val="restart"/>
            <w:shd w:val="clear" w:color="auto" w:fill="D9D9D9" w:themeFill="background1" w:themeFillShade="D9"/>
          </w:tcPr>
          <w:p w14:paraId="1BF9BE5C" w14:textId="77777777" w:rsidR="00F573B5" w:rsidRDefault="00F573B5" w:rsidP="00190DD5">
            <w:pPr>
              <w:rPr>
                <w:rFonts w:ascii="Arial" w:hAnsi="Arial" w:cs="Arial"/>
              </w:rPr>
            </w:pPr>
          </w:p>
        </w:tc>
        <w:tc>
          <w:tcPr>
            <w:tcW w:w="1256" w:type="dxa"/>
            <w:vMerge w:val="restart"/>
            <w:shd w:val="clear" w:color="auto" w:fill="D9D9D9" w:themeFill="background1" w:themeFillShade="D9"/>
          </w:tcPr>
          <w:p w14:paraId="57087E1A" w14:textId="77777777" w:rsidR="00F573B5" w:rsidRDefault="00F573B5" w:rsidP="00190DD5">
            <w:pPr>
              <w:rPr>
                <w:rFonts w:ascii="Arial" w:hAnsi="Arial" w:cs="Arial"/>
              </w:rPr>
            </w:pPr>
          </w:p>
        </w:tc>
      </w:tr>
      <w:tr w:rsidR="00F573B5" w14:paraId="442AB9B4" w14:textId="77777777" w:rsidTr="00190DD5">
        <w:trPr>
          <w:jc w:val="center"/>
        </w:trPr>
        <w:tc>
          <w:tcPr>
            <w:tcW w:w="1126" w:type="dxa"/>
          </w:tcPr>
          <w:p w14:paraId="0A26A876" w14:textId="77777777" w:rsidR="00F573B5" w:rsidRPr="004E5825" w:rsidRDefault="00F573B5" w:rsidP="00190DD5">
            <w:pPr>
              <w:jc w:val="center"/>
              <w:rPr>
                <w:rFonts w:ascii="Arial" w:hAnsi="Arial" w:cs="Arial"/>
                <w:sz w:val="16"/>
                <w:szCs w:val="16"/>
              </w:rPr>
            </w:pPr>
            <w:r w:rsidRPr="004E5825">
              <w:rPr>
                <w:rFonts w:ascii="Arial" w:hAnsi="Arial" w:cs="Arial"/>
                <w:sz w:val="16"/>
                <w:szCs w:val="16"/>
              </w:rPr>
              <w:t>2</w:t>
            </w:r>
          </w:p>
        </w:tc>
        <w:tc>
          <w:tcPr>
            <w:tcW w:w="1105" w:type="dxa"/>
          </w:tcPr>
          <w:p w14:paraId="08196D32" w14:textId="77777777" w:rsidR="00F573B5" w:rsidRDefault="00F573B5" w:rsidP="00190DD5">
            <w:pPr>
              <w:rPr>
                <w:rFonts w:ascii="Arial" w:hAnsi="Arial" w:cs="Arial"/>
              </w:rPr>
            </w:pPr>
          </w:p>
        </w:tc>
        <w:tc>
          <w:tcPr>
            <w:tcW w:w="1244" w:type="dxa"/>
          </w:tcPr>
          <w:p w14:paraId="527EBEBA" w14:textId="77777777" w:rsidR="00F573B5" w:rsidRDefault="00F573B5" w:rsidP="00190DD5">
            <w:pPr>
              <w:rPr>
                <w:rFonts w:ascii="Arial" w:hAnsi="Arial" w:cs="Arial"/>
              </w:rPr>
            </w:pPr>
          </w:p>
        </w:tc>
        <w:tc>
          <w:tcPr>
            <w:tcW w:w="1046" w:type="dxa"/>
          </w:tcPr>
          <w:p w14:paraId="6367BBD0" w14:textId="77777777" w:rsidR="00F573B5" w:rsidRDefault="00F573B5" w:rsidP="00190DD5">
            <w:pPr>
              <w:rPr>
                <w:rFonts w:ascii="Arial" w:hAnsi="Arial" w:cs="Arial"/>
              </w:rPr>
            </w:pPr>
          </w:p>
        </w:tc>
        <w:tc>
          <w:tcPr>
            <w:tcW w:w="1117" w:type="dxa"/>
            <w:vMerge/>
            <w:shd w:val="clear" w:color="auto" w:fill="D9D9D9" w:themeFill="background1" w:themeFillShade="D9"/>
          </w:tcPr>
          <w:p w14:paraId="1D9CF707" w14:textId="77777777" w:rsidR="00F573B5" w:rsidRDefault="00F573B5" w:rsidP="00190DD5">
            <w:pPr>
              <w:rPr>
                <w:rFonts w:ascii="Arial" w:hAnsi="Arial" w:cs="Arial"/>
              </w:rPr>
            </w:pPr>
          </w:p>
        </w:tc>
        <w:tc>
          <w:tcPr>
            <w:tcW w:w="1171" w:type="dxa"/>
            <w:vMerge/>
            <w:shd w:val="clear" w:color="auto" w:fill="D9D9D9" w:themeFill="background1" w:themeFillShade="D9"/>
          </w:tcPr>
          <w:p w14:paraId="29BD8091" w14:textId="77777777" w:rsidR="00F573B5" w:rsidRDefault="00F573B5" w:rsidP="00190DD5">
            <w:pPr>
              <w:rPr>
                <w:rFonts w:ascii="Arial" w:hAnsi="Arial" w:cs="Arial"/>
              </w:rPr>
            </w:pPr>
          </w:p>
        </w:tc>
        <w:tc>
          <w:tcPr>
            <w:tcW w:w="997" w:type="dxa"/>
            <w:vMerge/>
            <w:shd w:val="clear" w:color="auto" w:fill="D9D9D9" w:themeFill="background1" w:themeFillShade="D9"/>
          </w:tcPr>
          <w:p w14:paraId="65F9F6EB" w14:textId="77777777" w:rsidR="00F573B5" w:rsidRDefault="00F573B5" w:rsidP="00190DD5">
            <w:pPr>
              <w:rPr>
                <w:rFonts w:ascii="Arial" w:hAnsi="Arial" w:cs="Arial"/>
              </w:rPr>
            </w:pPr>
          </w:p>
        </w:tc>
        <w:tc>
          <w:tcPr>
            <w:tcW w:w="1256" w:type="dxa"/>
            <w:vMerge/>
            <w:shd w:val="clear" w:color="auto" w:fill="D9D9D9" w:themeFill="background1" w:themeFillShade="D9"/>
          </w:tcPr>
          <w:p w14:paraId="418270B5" w14:textId="77777777" w:rsidR="00F573B5" w:rsidRDefault="00F573B5" w:rsidP="00190DD5">
            <w:pPr>
              <w:rPr>
                <w:rFonts w:ascii="Arial" w:hAnsi="Arial" w:cs="Arial"/>
              </w:rPr>
            </w:pPr>
          </w:p>
        </w:tc>
      </w:tr>
      <w:tr w:rsidR="00F573B5" w14:paraId="7372CAE7" w14:textId="77777777" w:rsidTr="00190DD5">
        <w:trPr>
          <w:jc w:val="center"/>
        </w:trPr>
        <w:tc>
          <w:tcPr>
            <w:tcW w:w="1126" w:type="dxa"/>
          </w:tcPr>
          <w:p w14:paraId="36230216" w14:textId="77777777" w:rsidR="00F573B5" w:rsidRPr="004E5825" w:rsidRDefault="00F573B5" w:rsidP="00190DD5">
            <w:pPr>
              <w:jc w:val="center"/>
              <w:rPr>
                <w:rFonts w:ascii="Arial" w:hAnsi="Arial" w:cs="Arial"/>
                <w:sz w:val="16"/>
                <w:szCs w:val="16"/>
              </w:rPr>
            </w:pPr>
            <w:r w:rsidRPr="004E5825">
              <w:rPr>
                <w:rFonts w:ascii="Arial" w:hAnsi="Arial" w:cs="Arial"/>
                <w:sz w:val="16"/>
                <w:szCs w:val="16"/>
              </w:rPr>
              <w:t>3</w:t>
            </w:r>
          </w:p>
        </w:tc>
        <w:tc>
          <w:tcPr>
            <w:tcW w:w="1105" w:type="dxa"/>
          </w:tcPr>
          <w:p w14:paraId="7813DBB5" w14:textId="77777777" w:rsidR="00F573B5" w:rsidRDefault="00F573B5" w:rsidP="00190DD5">
            <w:pPr>
              <w:rPr>
                <w:rFonts w:ascii="Arial" w:hAnsi="Arial" w:cs="Arial"/>
              </w:rPr>
            </w:pPr>
          </w:p>
        </w:tc>
        <w:tc>
          <w:tcPr>
            <w:tcW w:w="1244" w:type="dxa"/>
          </w:tcPr>
          <w:p w14:paraId="2CE0A72A" w14:textId="77777777" w:rsidR="00F573B5" w:rsidRDefault="00F573B5" w:rsidP="00190DD5">
            <w:pPr>
              <w:rPr>
                <w:rFonts w:ascii="Arial" w:hAnsi="Arial" w:cs="Arial"/>
              </w:rPr>
            </w:pPr>
          </w:p>
        </w:tc>
        <w:tc>
          <w:tcPr>
            <w:tcW w:w="1046" w:type="dxa"/>
          </w:tcPr>
          <w:p w14:paraId="4179CC33" w14:textId="77777777" w:rsidR="00F573B5" w:rsidRDefault="00F573B5" w:rsidP="00190DD5">
            <w:pPr>
              <w:rPr>
                <w:rFonts w:ascii="Arial" w:hAnsi="Arial" w:cs="Arial"/>
              </w:rPr>
            </w:pPr>
          </w:p>
        </w:tc>
        <w:tc>
          <w:tcPr>
            <w:tcW w:w="1117" w:type="dxa"/>
            <w:vMerge/>
            <w:shd w:val="clear" w:color="auto" w:fill="D9D9D9" w:themeFill="background1" w:themeFillShade="D9"/>
          </w:tcPr>
          <w:p w14:paraId="789BA77A" w14:textId="77777777" w:rsidR="00F573B5" w:rsidRDefault="00F573B5" w:rsidP="00190DD5">
            <w:pPr>
              <w:rPr>
                <w:rFonts w:ascii="Arial" w:hAnsi="Arial" w:cs="Arial"/>
              </w:rPr>
            </w:pPr>
          </w:p>
        </w:tc>
        <w:tc>
          <w:tcPr>
            <w:tcW w:w="1171" w:type="dxa"/>
            <w:vMerge/>
            <w:shd w:val="clear" w:color="auto" w:fill="D9D9D9" w:themeFill="background1" w:themeFillShade="D9"/>
          </w:tcPr>
          <w:p w14:paraId="0674E331" w14:textId="77777777" w:rsidR="00F573B5" w:rsidRDefault="00F573B5" w:rsidP="00190DD5">
            <w:pPr>
              <w:rPr>
                <w:rFonts w:ascii="Arial" w:hAnsi="Arial" w:cs="Arial"/>
              </w:rPr>
            </w:pPr>
          </w:p>
        </w:tc>
        <w:tc>
          <w:tcPr>
            <w:tcW w:w="997" w:type="dxa"/>
            <w:vMerge/>
            <w:shd w:val="clear" w:color="auto" w:fill="D9D9D9" w:themeFill="background1" w:themeFillShade="D9"/>
          </w:tcPr>
          <w:p w14:paraId="4D3C899E" w14:textId="77777777" w:rsidR="00F573B5" w:rsidRDefault="00F573B5" w:rsidP="00190DD5">
            <w:pPr>
              <w:rPr>
                <w:rFonts w:ascii="Arial" w:hAnsi="Arial" w:cs="Arial"/>
              </w:rPr>
            </w:pPr>
          </w:p>
        </w:tc>
        <w:tc>
          <w:tcPr>
            <w:tcW w:w="1256" w:type="dxa"/>
            <w:vMerge/>
            <w:shd w:val="clear" w:color="auto" w:fill="D9D9D9" w:themeFill="background1" w:themeFillShade="D9"/>
          </w:tcPr>
          <w:p w14:paraId="267862CB" w14:textId="77777777" w:rsidR="00F573B5" w:rsidRDefault="00F573B5" w:rsidP="00190DD5">
            <w:pPr>
              <w:rPr>
                <w:rFonts w:ascii="Arial" w:hAnsi="Arial" w:cs="Arial"/>
              </w:rPr>
            </w:pPr>
          </w:p>
        </w:tc>
      </w:tr>
    </w:tbl>
    <w:p w14:paraId="2DCE8A7E" w14:textId="14DFEE57" w:rsidR="00066583" w:rsidRPr="00C321D5" w:rsidRDefault="00066583" w:rsidP="00066583">
      <w:pPr>
        <w:pStyle w:val="Odstavecseseznamem"/>
        <w:ind w:left="-11"/>
        <w:jc w:val="both"/>
        <w:rPr>
          <w:rFonts w:ascii="Arial" w:hAnsi="Arial" w:cs="Arial"/>
        </w:rPr>
      </w:pPr>
      <w:r w:rsidRPr="00C321D5">
        <w:rPr>
          <w:rFonts w:ascii="Arial" w:hAnsi="Arial" w:cs="Arial"/>
        </w:rPr>
        <w:fldChar w:fldCharType="begin"/>
      </w:r>
      <w:r w:rsidRPr="00C321D5">
        <w:rPr>
          <w:rFonts w:ascii="Arial" w:hAnsi="Arial" w:cs="Arial"/>
        </w:rPr>
        <w:instrText xml:space="preserve"> LINK Excel.Sheet.12 F:\\CRR\\vzorove-tabulky-ceny.xlsx "vzor - ceny!R4C1:R10C9" \a \f 4 \h  \* MERGEFORMAT </w:instrText>
      </w:r>
      <w:r w:rsidRPr="00C321D5">
        <w:rPr>
          <w:rFonts w:ascii="Arial" w:hAnsi="Arial" w:cs="Arial"/>
        </w:rPr>
        <w:fldChar w:fldCharType="separate"/>
      </w:r>
    </w:p>
    <w:p w14:paraId="67A3D7FE" w14:textId="77777777" w:rsidR="00066583" w:rsidRPr="00C321D5" w:rsidRDefault="00066583" w:rsidP="00066583">
      <w:pPr>
        <w:pStyle w:val="Odstavecseseznamem"/>
        <w:ind w:left="-11"/>
        <w:jc w:val="both"/>
        <w:rPr>
          <w:rFonts w:ascii="Arial" w:hAnsi="Arial" w:cs="Arial"/>
        </w:rPr>
      </w:pPr>
      <w:r w:rsidRPr="00C321D5">
        <w:rPr>
          <w:rFonts w:ascii="Arial" w:hAnsi="Arial" w:cs="Arial"/>
          <w:vertAlign w:val="superscript"/>
        </w:rPr>
        <w:t xml:space="preserve">1) </w:t>
      </w:r>
      <w:r w:rsidRPr="00C321D5">
        <w:rPr>
          <w:rFonts w:ascii="Arial" w:hAnsi="Arial" w:cs="Arial"/>
        </w:rPr>
        <w:t>název dodavatele, adresa ceníku, jméno experta, …</w:t>
      </w:r>
    </w:p>
    <w:p w14:paraId="13A20B69" w14:textId="77777777" w:rsidR="00066583" w:rsidRPr="00C321D5" w:rsidRDefault="00066583" w:rsidP="00066583">
      <w:pPr>
        <w:pStyle w:val="Odstavecseseznamem"/>
        <w:ind w:left="-11"/>
        <w:jc w:val="both"/>
        <w:rPr>
          <w:rFonts w:ascii="Arial" w:hAnsi="Arial" w:cs="Arial"/>
        </w:rPr>
      </w:pPr>
      <w:r w:rsidRPr="00C321D5">
        <w:rPr>
          <w:rFonts w:ascii="Arial" w:hAnsi="Arial" w:cs="Arial"/>
          <w:vertAlign w:val="superscript"/>
        </w:rPr>
        <w:t>2)</w:t>
      </w:r>
      <w:r w:rsidRPr="00C321D5">
        <w:rPr>
          <w:rFonts w:ascii="Arial" w:hAnsi="Arial" w:cs="Arial"/>
        </w:rPr>
        <w:t xml:space="preserve"> průzkum trhu, zakázky se stejným či obdobným plněním, jiný způsob</w:t>
      </w:r>
    </w:p>
    <w:p w14:paraId="4A9C7058" w14:textId="77777777" w:rsidR="00066583" w:rsidRPr="00C321D5" w:rsidRDefault="00066583" w:rsidP="00066583">
      <w:pPr>
        <w:pStyle w:val="Odstavecseseznamem"/>
        <w:ind w:left="-11"/>
        <w:jc w:val="both"/>
        <w:rPr>
          <w:rFonts w:ascii="Arial" w:hAnsi="Arial" w:cs="Arial"/>
        </w:rPr>
      </w:pPr>
      <w:r w:rsidRPr="00C321D5">
        <w:rPr>
          <w:rFonts w:ascii="Arial" w:hAnsi="Arial" w:cs="Arial"/>
          <w:vertAlign w:val="superscript"/>
        </w:rPr>
        <w:t xml:space="preserve">3) </w:t>
      </w:r>
      <w:r w:rsidRPr="00C321D5">
        <w:rPr>
          <w:rFonts w:ascii="Arial" w:hAnsi="Arial" w:cs="Arial"/>
        </w:rPr>
        <w:t>pokud je relevantní</w:t>
      </w:r>
    </w:p>
    <w:p w14:paraId="6E8EB875" w14:textId="77777777" w:rsidR="00066583" w:rsidRPr="00C321D5" w:rsidRDefault="00066583" w:rsidP="00066583">
      <w:pPr>
        <w:pStyle w:val="Odstavecseseznamem"/>
        <w:ind w:left="0"/>
        <w:jc w:val="both"/>
        <w:rPr>
          <w:rFonts w:ascii="Arial" w:hAnsi="Arial" w:cs="Arial"/>
        </w:rPr>
      </w:pPr>
      <w:r w:rsidRPr="00C321D5">
        <w:rPr>
          <w:rFonts w:ascii="Arial" w:hAnsi="Arial" w:cs="Arial"/>
        </w:rPr>
        <w:t xml:space="preserve">Komentář ke stanovení ceny do rozpočtu projektu (pokud je relevantní). </w:t>
      </w:r>
    </w:p>
    <w:p w14:paraId="74474E32" w14:textId="77777777" w:rsidR="00066583" w:rsidRPr="00C321D5" w:rsidRDefault="00066583" w:rsidP="00066583">
      <w:pPr>
        <w:jc w:val="both"/>
        <w:rPr>
          <w:rFonts w:ascii="Arial" w:hAnsi="Arial" w:cs="Arial"/>
          <w:i/>
          <w:iCs/>
        </w:rPr>
      </w:pPr>
      <w:r w:rsidRPr="00C321D5">
        <w:rPr>
          <w:rFonts w:ascii="Arial" w:hAnsi="Arial" w:cs="Arial"/>
        </w:rPr>
        <w:fldChar w:fldCharType="end"/>
      </w:r>
      <w:r w:rsidRPr="00C321D5">
        <w:rPr>
          <w:rFonts w:ascii="Arial" w:hAnsi="Arial" w:cs="Arial"/>
          <w:i/>
          <w:iCs/>
        </w:rPr>
        <w:t>Žadatel nedokládá podklady, ze kterých vycházel při stanovení cen do rozpočtu projektu v projektové žádosti (např. písemná či elektronická komunikace s oslovenými dodavateli, nabídky, ceníky dodavatelů, výtisk internetových stránek dodavatelů nebo srovnávače cen, smlouvy na obdobné zakázky). Podklady však musí mít k dispozici a na v</w:t>
      </w:r>
      <w:r>
        <w:rPr>
          <w:rFonts w:ascii="Arial" w:hAnsi="Arial" w:cs="Arial"/>
          <w:i/>
          <w:iCs/>
        </w:rPr>
        <w:t>yžádání</w:t>
      </w:r>
      <w:r w:rsidRPr="00C321D5">
        <w:rPr>
          <w:rFonts w:ascii="Arial" w:hAnsi="Arial" w:cs="Arial"/>
          <w:i/>
          <w:iCs/>
        </w:rPr>
        <w:t xml:space="preserve"> je doložit. </w:t>
      </w:r>
    </w:p>
    <w:p w14:paraId="6E8FD15E" w14:textId="77777777" w:rsidR="00066583" w:rsidRPr="00C321D5" w:rsidRDefault="00066583" w:rsidP="00066583">
      <w:pPr>
        <w:jc w:val="both"/>
        <w:rPr>
          <w:rFonts w:ascii="Arial" w:hAnsi="Arial" w:cs="Arial"/>
          <w:i/>
          <w:iCs/>
        </w:rPr>
      </w:pPr>
      <w:r w:rsidRPr="00C321D5">
        <w:rPr>
          <w:rFonts w:ascii="Arial" w:hAnsi="Arial" w:cs="Arial"/>
          <w:i/>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1E5FF112" w14:textId="77777777" w:rsidR="00066583" w:rsidRPr="00C321D5" w:rsidRDefault="00066583" w:rsidP="00066583">
      <w:pPr>
        <w:keepNext/>
        <w:jc w:val="both"/>
        <w:rPr>
          <w:rFonts w:ascii="Arial" w:hAnsi="Arial" w:cs="Arial"/>
          <w:b/>
          <w:i/>
          <w:iCs/>
          <w:u w:val="single"/>
        </w:rPr>
      </w:pPr>
      <w:r w:rsidRPr="00C321D5">
        <w:rPr>
          <w:rFonts w:ascii="Arial" w:hAnsi="Arial" w:cs="Arial"/>
          <w:b/>
          <w:i/>
          <w:iCs/>
          <w:u w:val="single"/>
        </w:rPr>
        <w:t>2. Způsob stanovení cen do rozpočtu na základě výsledku stanovení předpokládané hodnoty zakázky</w:t>
      </w:r>
    </w:p>
    <w:p w14:paraId="61B004FF" w14:textId="38D933DE" w:rsidR="00066583" w:rsidRPr="00C321D5" w:rsidRDefault="00066583" w:rsidP="00066583">
      <w:pPr>
        <w:jc w:val="both"/>
        <w:rPr>
          <w:rFonts w:ascii="Arial" w:hAnsi="Arial" w:cs="Arial"/>
          <w:i/>
          <w:iCs/>
        </w:rPr>
      </w:pPr>
      <w:r w:rsidRPr="00C321D5">
        <w:rPr>
          <w:rFonts w:ascii="Arial" w:hAnsi="Arial" w:cs="Arial"/>
          <w:i/>
          <w:iCs/>
        </w:rPr>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w:t>
      </w:r>
      <w:r w:rsidR="00146DD2">
        <w:rPr>
          <w:rFonts w:ascii="Arial" w:hAnsi="Arial" w:cs="Arial"/>
          <w:i/>
          <w:iCs/>
        </w:rPr>
        <w:t>ZZVZ</w:t>
      </w:r>
      <w:r w:rsidRPr="00C321D5">
        <w:rPr>
          <w:rFonts w:ascii="Arial" w:hAnsi="Arial" w:cs="Arial"/>
          <w:i/>
          <w:iCs/>
        </w:rPr>
        <w:t xml:space="preserve"> nebo </w:t>
      </w:r>
      <w:r w:rsidR="00146DD2">
        <w:rPr>
          <w:rFonts w:ascii="Arial" w:hAnsi="Arial" w:cs="Arial"/>
          <w:i/>
          <w:iCs/>
        </w:rPr>
        <w:t>MPZ</w:t>
      </w:r>
      <w:r w:rsidRPr="00C321D5">
        <w:rPr>
          <w:rFonts w:ascii="Arial" w:hAnsi="Arial" w:cs="Arial"/>
          <w:i/>
          <w:iCs/>
        </w:rPr>
        <w:t xml:space="preserve">)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7E5A749E" w14:textId="7FA7972C" w:rsidR="00F573B5" w:rsidRPr="00C321D5" w:rsidDel="005546EC" w:rsidRDefault="00066583" w:rsidP="00066583">
      <w:pPr>
        <w:jc w:val="both"/>
        <w:rPr>
          <w:rFonts w:ascii="Arial" w:hAnsi="Arial" w:cs="Arial"/>
          <w:i/>
          <w:iCs/>
        </w:rPr>
      </w:pPr>
      <w:r w:rsidRPr="00C321D5">
        <w:rPr>
          <w:rFonts w:ascii="Arial" w:hAnsi="Arial" w:cs="Arial"/>
          <w:i/>
          <w:iCs/>
        </w:rPr>
        <w:t xml:space="preserve">Tím nejsou dotčeny povinnosti předkládat dokumentaci k veřejným zakázkám dle </w:t>
      </w:r>
      <w:r w:rsidRPr="004C4C5A">
        <w:rPr>
          <w:rFonts w:ascii="Arial" w:hAnsi="Arial" w:cs="Arial"/>
          <w:i/>
          <w:iCs/>
        </w:rPr>
        <w:t xml:space="preserve">kapitoly </w:t>
      </w:r>
      <w:r w:rsidRPr="003B1634">
        <w:rPr>
          <w:rFonts w:ascii="Arial" w:hAnsi="Arial" w:cs="Arial"/>
          <w:i/>
          <w:iCs/>
        </w:rPr>
        <w:t>5</w:t>
      </w:r>
      <w:r w:rsidRPr="00C321D5">
        <w:rPr>
          <w:rFonts w:ascii="Arial" w:hAnsi="Arial" w:cs="Arial"/>
          <w:i/>
          <w:iCs/>
        </w:rPr>
        <w:t xml:space="preserve"> Obecných pravidel</w:t>
      </w:r>
    </w:p>
    <w:p w14:paraId="356394C6" w14:textId="77777777" w:rsidR="00066583" w:rsidRPr="00C321D5" w:rsidRDefault="00066583" w:rsidP="00066583">
      <w:pPr>
        <w:jc w:val="both"/>
        <w:rPr>
          <w:rFonts w:ascii="Arial" w:hAnsi="Arial" w:cs="Arial"/>
        </w:rPr>
      </w:pPr>
      <w:r w:rsidRPr="00C321D5">
        <w:rPr>
          <w:rFonts w:ascii="Arial" w:hAnsi="Arial" w:cs="Arial"/>
          <w:b/>
          <w:bCs/>
        </w:rPr>
        <w:t>Tabulka B</w:t>
      </w:r>
      <w:r w:rsidRPr="00C321D5">
        <w:rPr>
          <w:rFonts w:ascii="Arial" w:hAnsi="Arial" w:cs="Arial"/>
        </w:rPr>
        <w:t xml:space="preserve"> Stanovení cen do rozpočtu na základě výsledku stanovení předpokládané hodnoty zakázky</w:t>
      </w:r>
    </w:p>
    <w:tbl>
      <w:tblPr>
        <w:tblStyle w:val="Mkatabulky"/>
        <w:tblpPr w:leftFromText="141" w:rightFromText="141" w:vertAnchor="text" w:horzAnchor="margin" w:tblpY="-56"/>
        <w:tblW w:w="0" w:type="auto"/>
        <w:tblLook w:val="04A0" w:firstRow="1" w:lastRow="0" w:firstColumn="1" w:lastColumn="0" w:noHBand="0" w:noVBand="1"/>
      </w:tblPr>
      <w:tblGrid>
        <w:gridCol w:w="1126"/>
        <w:gridCol w:w="1105"/>
        <w:gridCol w:w="1244"/>
        <w:gridCol w:w="1046"/>
        <w:gridCol w:w="1117"/>
        <w:gridCol w:w="1171"/>
        <w:gridCol w:w="997"/>
        <w:gridCol w:w="1256"/>
      </w:tblGrid>
      <w:tr w:rsidR="00F573B5" w14:paraId="37B0CDCD" w14:textId="77777777" w:rsidTr="00F573B5">
        <w:tc>
          <w:tcPr>
            <w:tcW w:w="1126" w:type="dxa"/>
            <w:shd w:val="clear" w:color="auto" w:fill="A6A6A6" w:themeFill="background1" w:themeFillShade="A6"/>
            <w:vAlign w:val="center"/>
          </w:tcPr>
          <w:p w14:paraId="580F1038" w14:textId="77777777" w:rsidR="00F573B5" w:rsidRPr="004E5825" w:rsidRDefault="00F573B5" w:rsidP="00F573B5">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54EE1380" w14:textId="77777777" w:rsidR="00F573B5" w:rsidRPr="004E5825" w:rsidRDefault="00F573B5" w:rsidP="00F573B5">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4C6F0990" w14:textId="77777777" w:rsidR="00F573B5" w:rsidRPr="004E5825" w:rsidRDefault="00F573B5" w:rsidP="00F573B5">
            <w:pPr>
              <w:jc w:val="center"/>
              <w:rPr>
                <w:rFonts w:ascii="Arial" w:hAnsi="Arial" w:cs="Arial"/>
                <w:b/>
                <w:bCs/>
                <w:sz w:val="16"/>
                <w:szCs w:val="16"/>
              </w:rPr>
            </w:pPr>
            <w:r w:rsidRPr="004E5825">
              <w:rPr>
                <w:rFonts w:ascii="Arial" w:hAnsi="Arial" w:cs="Arial"/>
                <w:b/>
                <w:bCs/>
                <w:sz w:val="16"/>
                <w:szCs w:val="16"/>
              </w:rPr>
              <w:t>Zdroj informací</w:t>
            </w:r>
          </w:p>
        </w:tc>
        <w:tc>
          <w:tcPr>
            <w:tcW w:w="1046" w:type="dxa"/>
            <w:shd w:val="clear" w:color="auto" w:fill="A6A6A6" w:themeFill="background1" w:themeFillShade="A6"/>
            <w:vAlign w:val="center"/>
          </w:tcPr>
          <w:p w14:paraId="5ACEC103" w14:textId="77777777" w:rsidR="00F573B5" w:rsidRPr="004E5825" w:rsidRDefault="00F573B5" w:rsidP="00F573B5">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48CF78EA" w14:textId="77777777" w:rsidR="00F573B5" w:rsidRPr="004E5825" w:rsidRDefault="00F573B5" w:rsidP="00F573B5">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5A5E8744" w14:textId="77777777" w:rsidR="00F573B5" w:rsidRPr="004E5825" w:rsidRDefault="00F573B5" w:rsidP="00F573B5">
            <w:pPr>
              <w:jc w:val="center"/>
              <w:rPr>
                <w:rFonts w:ascii="Arial" w:hAnsi="Arial" w:cs="Arial"/>
                <w:b/>
                <w:bCs/>
                <w:sz w:val="16"/>
                <w:szCs w:val="16"/>
              </w:rPr>
            </w:pPr>
            <w:r w:rsidRPr="004E5825">
              <w:rPr>
                <w:rFonts w:ascii="Arial" w:hAnsi="Arial" w:cs="Arial"/>
                <w:b/>
                <w:bCs/>
                <w:sz w:val="16"/>
                <w:szCs w:val="16"/>
              </w:rPr>
              <w:t>Princip stanovení ceny</w:t>
            </w:r>
          </w:p>
        </w:tc>
        <w:tc>
          <w:tcPr>
            <w:tcW w:w="997" w:type="dxa"/>
            <w:shd w:val="clear" w:color="auto" w:fill="A6A6A6" w:themeFill="background1" w:themeFillShade="A6"/>
            <w:vAlign w:val="center"/>
          </w:tcPr>
          <w:p w14:paraId="777828DF" w14:textId="77777777" w:rsidR="00F573B5" w:rsidRPr="004E5825" w:rsidRDefault="00F573B5" w:rsidP="00F573B5">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Z / hash VZ</w:t>
            </w:r>
            <w:r w:rsidRPr="004E5825">
              <w:rPr>
                <w:rFonts w:ascii="Arial" w:hAnsi="Arial" w:cs="Arial"/>
                <w:b/>
                <w:bCs/>
                <w:sz w:val="16"/>
                <w:szCs w:val="16"/>
              </w:rPr>
              <w:t xml:space="preserve"> č.</w:t>
            </w:r>
          </w:p>
        </w:tc>
        <w:tc>
          <w:tcPr>
            <w:tcW w:w="1256" w:type="dxa"/>
            <w:shd w:val="clear" w:color="auto" w:fill="A6A6A6" w:themeFill="background1" w:themeFillShade="A6"/>
            <w:vAlign w:val="center"/>
          </w:tcPr>
          <w:p w14:paraId="57C4E5CD" w14:textId="77777777" w:rsidR="00F573B5" w:rsidRPr="004E5825" w:rsidRDefault="00F573B5" w:rsidP="00F573B5">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F573B5" w14:paraId="2009055F" w14:textId="77777777" w:rsidTr="00F573B5">
        <w:tc>
          <w:tcPr>
            <w:tcW w:w="1126" w:type="dxa"/>
          </w:tcPr>
          <w:p w14:paraId="14D413A2" w14:textId="77777777" w:rsidR="00F573B5" w:rsidRPr="004E5825" w:rsidRDefault="00F573B5" w:rsidP="00F573B5">
            <w:pPr>
              <w:jc w:val="center"/>
              <w:rPr>
                <w:rFonts w:ascii="Arial" w:hAnsi="Arial" w:cs="Arial"/>
                <w:sz w:val="16"/>
                <w:szCs w:val="16"/>
              </w:rPr>
            </w:pPr>
            <w:r w:rsidRPr="004E5825">
              <w:rPr>
                <w:rFonts w:ascii="Arial" w:hAnsi="Arial" w:cs="Arial"/>
                <w:sz w:val="16"/>
                <w:szCs w:val="16"/>
              </w:rPr>
              <w:t>1</w:t>
            </w:r>
          </w:p>
        </w:tc>
        <w:tc>
          <w:tcPr>
            <w:tcW w:w="1105" w:type="dxa"/>
          </w:tcPr>
          <w:p w14:paraId="2701DF62" w14:textId="77777777" w:rsidR="00F573B5" w:rsidRDefault="00F573B5" w:rsidP="00F573B5">
            <w:pPr>
              <w:rPr>
                <w:rFonts w:ascii="Arial" w:hAnsi="Arial" w:cs="Arial"/>
              </w:rPr>
            </w:pPr>
          </w:p>
        </w:tc>
        <w:tc>
          <w:tcPr>
            <w:tcW w:w="1244" w:type="dxa"/>
          </w:tcPr>
          <w:p w14:paraId="0DE3688E" w14:textId="77777777" w:rsidR="00F573B5" w:rsidRDefault="00F573B5" w:rsidP="00F573B5">
            <w:pPr>
              <w:rPr>
                <w:rFonts w:ascii="Arial" w:hAnsi="Arial" w:cs="Arial"/>
              </w:rPr>
            </w:pPr>
          </w:p>
        </w:tc>
        <w:tc>
          <w:tcPr>
            <w:tcW w:w="1046" w:type="dxa"/>
          </w:tcPr>
          <w:p w14:paraId="682EBAAB" w14:textId="77777777" w:rsidR="00F573B5" w:rsidRDefault="00F573B5" w:rsidP="00F573B5">
            <w:pPr>
              <w:rPr>
                <w:rFonts w:ascii="Arial" w:hAnsi="Arial" w:cs="Arial"/>
              </w:rPr>
            </w:pPr>
          </w:p>
        </w:tc>
        <w:tc>
          <w:tcPr>
            <w:tcW w:w="1117" w:type="dxa"/>
            <w:vMerge w:val="restart"/>
            <w:shd w:val="clear" w:color="auto" w:fill="D9D9D9" w:themeFill="background1" w:themeFillShade="D9"/>
          </w:tcPr>
          <w:p w14:paraId="63BC1CF8" w14:textId="77777777" w:rsidR="00F573B5" w:rsidRDefault="00F573B5" w:rsidP="00F573B5">
            <w:pPr>
              <w:rPr>
                <w:rFonts w:ascii="Arial" w:hAnsi="Arial" w:cs="Arial"/>
              </w:rPr>
            </w:pPr>
          </w:p>
        </w:tc>
        <w:tc>
          <w:tcPr>
            <w:tcW w:w="1171" w:type="dxa"/>
            <w:vMerge w:val="restart"/>
            <w:shd w:val="clear" w:color="auto" w:fill="D9D9D9" w:themeFill="background1" w:themeFillShade="D9"/>
          </w:tcPr>
          <w:p w14:paraId="42B030AF" w14:textId="77777777" w:rsidR="00F573B5" w:rsidRDefault="00F573B5" w:rsidP="00F573B5">
            <w:pPr>
              <w:rPr>
                <w:rFonts w:ascii="Arial" w:hAnsi="Arial" w:cs="Arial"/>
              </w:rPr>
            </w:pPr>
          </w:p>
        </w:tc>
        <w:tc>
          <w:tcPr>
            <w:tcW w:w="997" w:type="dxa"/>
            <w:vMerge w:val="restart"/>
            <w:shd w:val="clear" w:color="auto" w:fill="D9D9D9" w:themeFill="background1" w:themeFillShade="D9"/>
          </w:tcPr>
          <w:p w14:paraId="7C487433" w14:textId="77777777" w:rsidR="00F573B5" w:rsidRDefault="00F573B5" w:rsidP="00F573B5">
            <w:pPr>
              <w:rPr>
                <w:rFonts w:ascii="Arial" w:hAnsi="Arial" w:cs="Arial"/>
              </w:rPr>
            </w:pPr>
          </w:p>
        </w:tc>
        <w:tc>
          <w:tcPr>
            <w:tcW w:w="1256" w:type="dxa"/>
            <w:vMerge w:val="restart"/>
            <w:shd w:val="clear" w:color="auto" w:fill="D9D9D9" w:themeFill="background1" w:themeFillShade="D9"/>
          </w:tcPr>
          <w:p w14:paraId="029EC570" w14:textId="77777777" w:rsidR="00F573B5" w:rsidRDefault="00F573B5" w:rsidP="00F573B5">
            <w:pPr>
              <w:rPr>
                <w:rFonts w:ascii="Arial" w:hAnsi="Arial" w:cs="Arial"/>
              </w:rPr>
            </w:pPr>
          </w:p>
        </w:tc>
      </w:tr>
      <w:tr w:rsidR="00F573B5" w14:paraId="6F2A0022" w14:textId="77777777" w:rsidTr="00F573B5">
        <w:tc>
          <w:tcPr>
            <w:tcW w:w="1126" w:type="dxa"/>
          </w:tcPr>
          <w:p w14:paraId="151FE363" w14:textId="77777777" w:rsidR="00F573B5" w:rsidRPr="004E5825" w:rsidRDefault="00F573B5" w:rsidP="00F573B5">
            <w:pPr>
              <w:jc w:val="center"/>
              <w:rPr>
                <w:rFonts w:ascii="Arial" w:hAnsi="Arial" w:cs="Arial"/>
                <w:sz w:val="16"/>
                <w:szCs w:val="16"/>
              </w:rPr>
            </w:pPr>
            <w:r w:rsidRPr="004E5825">
              <w:rPr>
                <w:rFonts w:ascii="Arial" w:hAnsi="Arial" w:cs="Arial"/>
                <w:sz w:val="16"/>
                <w:szCs w:val="16"/>
              </w:rPr>
              <w:t>2</w:t>
            </w:r>
          </w:p>
        </w:tc>
        <w:tc>
          <w:tcPr>
            <w:tcW w:w="1105" w:type="dxa"/>
          </w:tcPr>
          <w:p w14:paraId="0362F73A" w14:textId="77777777" w:rsidR="00F573B5" w:rsidRDefault="00F573B5" w:rsidP="00F573B5">
            <w:pPr>
              <w:rPr>
                <w:rFonts w:ascii="Arial" w:hAnsi="Arial" w:cs="Arial"/>
              </w:rPr>
            </w:pPr>
          </w:p>
        </w:tc>
        <w:tc>
          <w:tcPr>
            <w:tcW w:w="1244" w:type="dxa"/>
          </w:tcPr>
          <w:p w14:paraId="06B330A2" w14:textId="77777777" w:rsidR="00F573B5" w:rsidRDefault="00F573B5" w:rsidP="00F573B5">
            <w:pPr>
              <w:rPr>
                <w:rFonts w:ascii="Arial" w:hAnsi="Arial" w:cs="Arial"/>
              </w:rPr>
            </w:pPr>
          </w:p>
        </w:tc>
        <w:tc>
          <w:tcPr>
            <w:tcW w:w="1046" w:type="dxa"/>
          </w:tcPr>
          <w:p w14:paraId="235D720C" w14:textId="77777777" w:rsidR="00F573B5" w:rsidRDefault="00F573B5" w:rsidP="00F573B5">
            <w:pPr>
              <w:rPr>
                <w:rFonts w:ascii="Arial" w:hAnsi="Arial" w:cs="Arial"/>
              </w:rPr>
            </w:pPr>
          </w:p>
        </w:tc>
        <w:tc>
          <w:tcPr>
            <w:tcW w:w="1117" w:type="dxa"/>
            <w:vMerge/>
            <w:shd w:val="clear" w:color="auto" w:fill="D9D9D9" w:themeFill="background1" w:themeFillShade="D9"/>
          </w:tcPr>
          <w:p w14:paraId="52ECFCDE" w14:textId="77777777" w:rsidR="00F573B5" w:rsidRDefault="00F573B5" w:rsidP="00F573B5">
            <w:pPr>
              <w:rPr>
                <w:rFonts w:ascii="Arial" w:hAnsi="Arial" w:cs="Arial"/>
              </w:rPr>
            </w:pPr>
          </w:p>
        </w:tc>
        <w:tc>
          <w:tcPr>
            <w:tcW w:w="1171" w:type="dxa"/>
            <w:vMerge/>
            <w:shd w:val="clear" w:color="auto" w:fill="D9D9D9" w:themeFill="background1" w:themeFillShade="D9"/>
          </w:tcPr>
          <w:p w14:paraId="68ADA790" w14:textId="77777777" w:rsidR="00F573B5" w:rsidRDefault="00F573B5" w:rsidP="00F573B5">
            <w:pPr>
              <w:rPr>
                <w:rFonts w:ascii="Arial" w:hAnsi="Arial" w:cs="Arial"/>
              </w:rPr>
            </w:pPr>
          </w:p>
        </w:tc>
        <w:tc>
          <w:tcPr>
            <w:tcW w:w="997" w:type="dxa"/>
            <w:vMerge/>
            <w:shd w:val="clear" w:color="auto" w:fill="D9D9D9" w:themeFill="background1" w:themeFillShade="D9"/>
          </w:tcPr>
          <w:p w14:paraId="69023420" w14:textId="77777777" w:rsidR="00F573B5" w:rsidRDefault="00F573B5" w:rsidP="00F573B5">
            <w:pPr>
              <w:rPr>
                <w:rFonts w:ascii="Arial" w:hAnsi="Arial" w:cs="Arial"/>
              </w:rPr>
            </w:pPr>
          </w:p>
        </w:tc>
        <w:tc>
          <w:tcPr>
            <w:tcW w:w="1256" w:type="dxa"/>
            <w:vMerge/>
            <w:shd w:val="clear" w:color="auto" w:fill="D9D9D9" w:themeFill="background1" w:themeFillShade="D9"/>
          </w:tcPr>
          <w:p w14:paraId="14969049" w14:textId="77777777" w:rsidR="00F573B5" w:rsidRDefault="00F573B5" w:rsidP="00F573B5">
            <w:pPr>
              <w:rPr>
                <w:rFonts w:ascii="Arial" w:hAnsi="Arial" w:cs="Arial"/>
              </w:rPr>
            </w:pPr>
          </w:p>
        </w:tc>
      </w:tr>
      <w:tr w:rsidR="00F573B5" w14:paraId="5869FC71" w14:textId="77777777" w:rsidTr="00F573B5">
        <w:tc>
          <w:tcPr>
            <w:tcW w:w="1126" w:type="dxa"/>
          </w:tcPr>
          <w:p w14:paraId="3953FA5C" w14:textId="77777777" w:rsidR="00F573B5" w:rsidRPr="004E5825" w:rsidRDefault="00F573B5" w:rsidP="00F573B5">
            <w:pPr>
              <w:jc w:val="center"/>
              <w:rPr>
                <w:rFonts w:ascii="Arial" w:hAnsi="Arial" w:cs="Arial"/>
                <w:sz w:val="16"/>
                <w:szCs w:val="16"/>
              </w:rPr>
            </w:pPr>
            <w:r w:rsidRPr="004E5825">
              <w:rPr>
                <w:rFonts w:ascii="Arial" w:hAnsi="Arial" w:cs="Arial"/>
                <w:sz w:val="16"/>
                <w:szCs w:val="16"/>
              </w:rPr>
              <w:t>3</w:t>
            </w:r>
          </w:p>
        </w:tc>
        <w:tc>
          <w:tcPr>
            <w:tcW w:w="1105" w:type="dxa"/>
          </w:tcPr>
          <w:p w14:paraId="65B86560" w14:textId="77777777" w:rsidR="00F573B5" w:rsidRDefault="00F573B5" w:rsidP="00F573B5">
            <w:pPr>
              <w:rPr>
                <w:rFonts w:ascii="Arial" w:hAnsi="Arial" w:cs="Arial"/>
              </w:rPr>
            </w:pPr>
          </w:p>
        </w:tc>
        <w:tc>
          <w:tcPr>
            <w:tcW w:w="1244" w:type="dxa"/>
          </w:tcPr>
          <w:p w14:paraId="6E15F86D" w14:textId="77777777" w:rsidR="00F573B5" w:rsidRDefault="00F573B5" w:rsidP="00F573B5">
            <w:pPr>
              <w:rPr>
                <w:rFonts w:ascii="Arial" w:hAnsi="Arial" w:cs="Arial"/>
              </w:rPr>
            </w:pPr>
          </w:p>
        </w:tc>
        <w:tc>
          <w:tcPr>
            <w:tcW w:w="1046" w:type="dxa"/>
          </w:tcPr>
          <w:p w14:paraId="5BE864A8" w14:textId="77777777" w:rsidR="00F573B5" w:rsidRDefault="00F573B5" w:rsidP="00F573B5">
            <w:pPr>
              <w:rPr>
                <w:rFonts w:ascii="Arial" w:hAnsi="Arial" w:cs="Arial"/>
              </w:rPr>
            </w:pPr>
          </w:p>
        </w:tc>
        <w:tc>
          <w:tcPr>
            <w:tcW w:w="1117" w:type="dxa"/>
            <w:vMerge/>
            <w:shd w:val="clear" w:color="auto" w:fill="D9D9D9" w:themeFill="background1" w:themeFillShade="D9"/>
          </w:tcPr>
          <w:p w14:paraId="7D6A72FE" w14:textId="77777777" w:rsidR="00F573B5" w:rsidRDefault="00F573B5" w:rsidP="00F573B5">
            <w:pPr>
              <w:rPr>
                <w:rFonts w:ascii="Arial" w:hAnsi="Arial" w:cs="Arial"/>
              </w:rPr>
            </w:pPr>
          </w:p>
        </w:tc>
        <w:tc>
          <w:tcPr>
            <w:tcW w:w="1171" w:type="dxa"/>
            <w:vMerge/>
            <w:shd w:val="clear" w:color="auto" w:fill="D9D9D9" w:themeFill="background1" w:themeFillShade="D9"/>
          </w:tcPr>
          <w:p w14:paraId="77CA850A" w14:textId="77777777" w:rsidR="00F573B5" w:rsidRDefault="00F573B5" w:rsidP="00F573B5">
            <w:pPr>
              <w:rPr>
                <w:rFonts w:ascii="Arial" w:hAnsi="Arial" w:cs="Arial"/>
              </w:rPr>
            </w:pPr>
          </w:p>
        </w:tc>
        <w:tc>
          <w:tcPr>
            <w:tcW w:w="997" w:type="dxa"/>
            <w:vMerge/>
            <w:shd w:val="clear" w:color="auto" w:fill="D9D9D9" w:themeFill="background1" w:themeFillShade="D9"/>
          </w:tcPr>
          <w:p w14:paraId="2F5EB9C2" w14:textId="77777777" w:rsidR="00F573B5" w:rsidRDefault="00F573B5" w:rsidP="00F573B5">
            <w:pPr>
              <w:rPr>
                <w:rFonts w:ascii="Arial" w:hAnsi="Arial" w:cs="Arial"/>
              </w:rPr>
            </w:pPr>
          </w:p>
        </w:tc>
        <w:tc>
          <w:tcPr>
            <w:tcW w:w="1256" w:type="dxa"/>
            <w:vMerge/>
            <w:shd w:val="clear" w:color="auto" w:fill="D9D9D9" w:themeFill="background1" w:themeFillShade="D9"/>
          </w:tcPr>
          <w:p w14:paraId="60091B52" w14:textId="77777777" w:rsidR="00F573B5" w:rsidRDefault="00F573B5" w:rsidP="00F573B5">
            <w:pPr>
              <w:rPr>
                <w:rFonts w:ascii="Arial" w:hAnsi="Arial" w:cs="Arial"/>
              </w:rPr>
            </w:pPr>
          </w:p>
        </w:tc>
      </w:tr>
    </w:tbl>
    <w:p w14:paraId="484F4B58" w14:textId="19D72830" w:rsidR="00066583" w:rsidRPr="00C321D5" w:rsidRDefault="00066583" w:rsidP="00066583">
      <w:pPr>
        <w:pStyle w:val="Odstavecseseznamem"/>
        <w:ind w:left="0"/>
        <w:jc w:val="both"/>
        <w:rPr>
          <w:rFonts w:ascii="Arial" w:hAnsi="Arial" w:cs="Arial"/>
        </w:rPr>
      </w:pPr>
    </w:p>
    <w:p w14:paraId="250A3986" w14:textId="77777777" w:rsidR="00066583" w:rsidRPr="00C321D5" w:rsidRDefault="00066583" w:rsidP="00066583">
      <w:pPr>
        <w:pStyle w:val="Odstavecseseznamem"/>
        <w:ind w:left="0"/>
        <w:jc w:val="both"/>
        <w:rPr>
          <w:rFonts w:ascii="Arial" w:hAnsi="Arial" w:cs="Arial"/>
        </w:rPr>
      </w:pPr>
      <w:r w:rsidRPr="00C321D5">
        <w:rPr>
          <w:rFonts w:ascii="Arial" w:hAnsi="Arial" w:cs="Arial"/>
        </w:rPr>
        <w:t xml:space="preserve">Komentář ke stanovení ceny do rozpočtu (pokud je relevantní). </w:t>
      </w:r>
    </w:p>
    <w:p w14:paraId="144D9942" w14:textId="77777777" w:rsidR="00066583" w:rsidRPr="00C321D5" w:rsidRDefault="00066583" w:rsidP="00066583">
      <w:pPr>
        <w:pStyle w:val="Odstavecseseznamem"/>
        <w:ind w:left="0"/>
        <w:jc w:val="both"/>
        <w:rPr>
          <w:rFonts w:ascii="Arial" w:hAnsi="Arial" w:cs="Arial"/>
        </w:rPr>
      </w:pPr>
    </w:p>
    <w:p w14:paraId="7FFD28B4" w14:textId="77777777" w:rsidR="00066583" w:rsidRPr="00C75029" w:rsidRDefault="00066583" w:rsidP="00066583">
      <w:pPr>
        <w:jc w:val="both"/>
        <w:rPr>
          <w:rFonts w:ascii="Arial" w:hAnsi="Arial" w:cs="Arial"/>
          <w:b/>
          <w:i/>
          <w:iCs/>
          <w:u w:val="single"/>
        </w:rPr>
      </w:pPr>
      <w:r w:rsidRPr="00C75029">
        <w:rPr>
          <w:rFonts w:ascii="Arial" w:hAnsi="Arial" w:cs="Arial"/>
          <w:b/>
          <w:i/>
          <w:iCs/>
          <w:u w:val="single"/>
        </w:rPr>
        <w:t>3. Způsob stanovení cen do rozpočtu na základě ukončené zakázky</w:t>
      </w:r>
    </w:p>
    <w:p w14:paraId="2E0F7648" w14:textId="77777777" w:rsidR="00066583" w:rsidRPr="00C321D5" w:rsidRDefault="00066583" w:rsidP="00066583">
      <w:pPr>
        <w:jc w:val="both"/>
        <w:rPr>
          <w:rFonts w:ascii="Arial" w:hAnsi="Arial" w:cs="Arial"/>
          <w:i/>
          <w:iCs/>
        </w:rPr>
      </w:pPr>
      <w:r w:rsidRPr="00C321D5">
        <w:rPr>
          <w:rFonts w:ascii="Arial" w:hAnsi="Arial" w:cs="Arial"/>
          <w:i/>
          <w:iCs/>
        </w:rPr>
        <w:t>Žadatel vyplní tabulku stanovení cen do rozpočtu na základě ukončené zakázky a doloží uzavřenou smlouvu v souladu se Specifickými pravidly pro žadatele a příjemce. Smlouvu nahraje na záložku Veřejné zakázky k odpovídající zakázce.</w:t>
      </w:r>
    </w:p>
    <w:p w14:paraId="2239696C" w14:textId="6E2D6F4F" w:rsidR="00066583" w:rsidRPr="00C321D5" w:rsidRDefault="00066583" w:rsidP="00066583">
      <w:pPr>
        <w:jc w:val="both"/>
        <w:rPr>
          <w:rFonts w:ascii="Arial" w:hAnsi="Arial" w:cs="Arial"/>
          <w:i/>
          <w:iCs/>
        </w:rPr>
      </w:pPr>
      <w:r w:rsidRPr="00C321D5">
        <w:rPr>
          <w:rFonts w:ascii="Arial" w:hAnsi="Arial" w:cs="Arial"/>
          <w:i/>
          <w:iCs/>
        </w:rPr>
        <w:t xml:space="preserve">Tím nejsou dotčeny povinnosti předkládat dokumentaci k zakázkám podle </w:t>
      </w:r>
      <w:r w:rsidRPr="004C4C5A">
        <w:rPr>
          <w:rFonts w:ascii="Arial" w:hAnsi="Arial" w:cs="Arial"/>
          <w:i/>
          <w:iCs/>
        </w:rPr>
        <w:t xml:space="preserve">kapitoly </w:t>
      </w:r>
      <w:r w:rsidRPr="003B1634">
        <w:rPr>
          <w:rFonts w:ascii="Arial" w:hAnsi="Arial" w:cs="Arial"/>
          <w:i/>
          <w:iCs/>
        </w:rPr>
        <w:t>5</w:t>
      </w:r>
      <w:r w:rsidRPr="00C321D5">
        <w:rPr>
          <w:rFonts w:ascii="Arial" w:hAnsi="Arial" w:cs="Arial"/>
          <w:i/>
          <w:iCs/>
        </w:rPr>
        <w:t xml:space="preserve"> Obecných pravidel. </w:t>
      </w:r>
    </w:p>
    <w:p w14:paraId="0F8E0FBB" w14:textId="77777777" w:rsidR="00066583" w:rsidRPr="00C321D5" w:rsidRDefault="00066583" w:rsidP="00066583">
      <w:pPr>
        <w:jc w:val="both"/>
        <w:rPr>
          <w:rFonts w:ascii="Arial" w:hAnsi="Arial" w:cs="Arial"/>
          <w:i/>
          <w:iCs/>
        </w:rPr>
      </w:pPr>
      <w:r w:rsidRPr="00C321D5">
        <w:rPr>
          <w:rFonts w:ascii="Arial" w:hAnsi="Arial" w:cs="Arial"/>
          <w:i/>
          <w:iCs/>
        </w:rPr>
        <w:t>Pokud žadatel vybral dodavatele na základě ekonomické výhodnosti nabídky, popíše způsob hodnocení nabídek a uvede kritéria výběru dodavatele.</w:t>
      </w:r>
    </w:p>
    <w:p w14:paraId="57FE34F3" w14:textId="77777777" w:rsidR="00066583" w:rsidRPr="00C321D5" w:rsidRDefault="00066583" w:rsidP="00066583">
      <w:pPr>
        <w:jc w:val="both"/>
        <w:rPr>
          <w:rFonts w:ascii="Arial" w:hAnsi="Arial" w:cs="Arial"/>
          <w:i/>
          <w:iCs/>
        </w:rPr>
      </w:pPr>
      <w:r w:rsidRPr="00C321D5">
        <w:rPr>
          <w:rFonts w:ascii="Arial" w:hAnsi="Arial" w:cs="Arial"/>
          <w:i/>
          <w:iCs/>
        </w:rPr>
        <w:t>Pokud byla do ukončené zakázky podána jedna nabídka, žadatel uvede stanovení předpokládané hodnoty zakázky podle bodu 2.</w:t>
      </w:r>
    </w:p>
    <w:p w14:paraId="39B81FF9" w14:textId="77777777" w:rsidR="00F573B5" w:rsidRPr="00C321D5" w:rsidDel="00F573B5" w:rsidRDefault="00066583" w:rsidP="00066583">
      <w:pPr>
        <w:rPr>
          <w:rFonts w:ascii="Arial" w:hAnsi="Arial" w:cs="Arial"/>
        </w:rPr>
      </w:pPr>
      <w:r w:rsidRPr="00C321D5">
        <w:rPr>
          <w:rFonts w:ascii="Arial" w:hAnsi="Arial" w:cs="Arial"/>
          <w:b/>
          <w:bCs/>
        </w:rPr>
        <w:t>Tabulka C</w:t>
      </w:r>
      <w:r w:rsidRPr="00C321D5">
        <w:rPr>
          <w:rFonts w:ascii="Arial" w:hAnsi="Arial" w:cs="Arial"/>
        </w:rPr>
        <w:t xml:space="preserve"> Stanovení cen do rozpočtu na základě ukončené zakázky</w:t>
      </w:r>
    </w:p>
    <w:tbl>
      <w:tblPr>
        <w:tblStyle w:val="Mkatabulky"/>
        <w:tblW w:w="9067" w:type="dxa"/>
        <w:jc w:val="center"/>
        <w:tblLook w:val="04A0" w:firstRow="1" w:lastRow="0" w:firstColumn="1" w:lastColumn="0" w:noHBand="0" w:noVBand="1"/>
      </w:tblPr>
      <w:tblGrid>
        <w:gridCol w:w="1126"/>
        <w:gridCol w:w="1105"/>
        <w:gridCol w:w="1244"/>
        <w:gridCol w:w="1046"/>
        <w:gridCol w:w="1117"/>
        <w:gridCol w:w="2154"/>
        <w:gridCol w:w="1275"/>
      </w:tblGrid>
      <w:tr w:rsidR="00F573B5" w14:paraId="044CE77C" w14:textId="77777777" w:rsidTr="00190DD5">
        <w:trPr>
          <w:jc w:val="center"/>
        </w:trPr>
        <w:tc>
          <w:tcPr>
            <w:tcW w:w="1126" w:type="dxa"/>
            <w:shd w:val="clear" w:color="auto" w:fill="A6A6A6" w:themeFill="background1" w:themeFillShade="A6"/>
            <w:vAlign w:val="center"/>
          </w:tcPr>
          <w:p w14:paraId="67AF5EE8" w14:textId="77777777" w:rsidR="00F573B5" w:rsidRPr="004E5825" w:rsidRDefault="00F573B5" w:rsidP="00190DD5">
            <w:pPr>
              <w:jc w:val="center"/>
              <w:rPr>
                <w:rFonts w:ascii="Arial" w:hAnsi="Arial" w:cs="Arial"/>
                <w:b/>
                <w:bCs/>
                <w:sz w:val="16"/>
                <w:szCs w:val="16"/>
              </w:rPr>
            </w:pPr>
            <w:r w:rsidRPr="004E5825">
              <w:rPr>
                <w:rFonts w:ascii="Arial" w:hAnsi="Arial" w:cs="Arial"/>
                <w:b/>
                <w:bCs/>
                <w:sz w:val="16"/>
                <w:szCs w:val="16"/>
              </w:rPr>
              <w:t xml:space="preserve">Číslo </w:t>
            </w:r>
            <w:r>
              <w:rPr>
                <w:rFonts w:ascii="Arial" w:hAnsi="Arial" w:cs="Arial"/>
                <w:b/>
                <w:bCs/>
                <w:sz w:val="16"/>
                <w:szCs w:val="16"/>
              </w:rPr>
              <w:t>nabídky</w:t>
            </w:r>
          </w:p>
        </w:tc>
        <w:tc>
          <w:tcPr>
            <w:tcW w:w="1105" w:type="dxa"/>
            <w:shd w:val="clear" w:color="auto" w:fill="A6A6A6" w:themeFill="background1" w:themeFillShade="A6"/>
            <w:vAlign w:val="center"/>
          </w:tcPr>
          <w:p w14:paraId="4DD8E71C" w14:textId="77777777" w:rsidR="00F573B5" w:rsidRPr="004E5825" w:rsidRDefault="00F573B5" w:rsidP="00190DD5">
            <w:pPr>
              <w:jc w:val="center"/>
              <w:rPr>
                <w:rFonts w:ascii="Arial" w:hAnsi="Arial" w:cs="Arial"/>
                <w:b/>
                <w:bCs/>
                <w:sz w:val="16"/>
                <w:szCs w:val="16"/>
              </w:rPr>
            </w:pPr>
            <w:r>
              <w:rPr>
                <w:rFonts w:ascii="Arial" w:hAnsi="Arial" w:cs="Arial"/>
                <w:b/>
                <w:bCs/>
                <w:sz w:val="16"/>
                <w:szCs w:val="16"/>
              </w:rPr>
              <w:t>Uchazeč</w:t>
            </w:r>
          </w:p>
        </w:tc>
        <w:tc>
          <w:tcPr>
            <w:tcW w:w="1244" w:type="dxa"/>
            <w:shd w:val="clear" w:color="auto" w:fill="A6A6A6" w:themeFill="background1" w:themeFillShade="A6"/>
            <w:vAlign w:val="center"/>
          </w:tcPr>
          <w:p w14:paraId="15270E8B" w14:textId="77777777" w:rsidR="00F573B5" w:rsidRPr="004E5825" w:rsidRDefault="00F573B5" w:rsidP="00190DD5">
            <w:pPr>
              <w:jc w:val="center"/>
              <w:rPr>
                <w:rFonts w:ascii="Arial" w:hAnsi="Arial" w:cs="Arial"/>
                <w:b/>
                <w:bCs/>
                <w:sz w:val="16"/>
                <w:szCs w:val="16"/>
              </w:rPr>
            </w:pPr>
            <w:r w:rsidRPr="004E5825">
              <w:rPr>
                <w:rFonts w:ascii="Arial" w:hAnsi="Arial" w:cs="Arial"/>
                <w:b/>
                <w:bCs/>
                <w:sz w:val="16"/>
                <w:szCs w:val="16"/>
              </w:rPr>
              <w:t>Cena bez DPH</w:t>
            </w:r>
          </w:p>
        </w:tc>
        <w:tc>
          <w:tcPr>
            <w:tcW w:w="1046" w:type="dxa"/>
            <w:shd w:val="clear" w:color="auto" w:fill="A6A6A6" w:themeFill="background1" w:themeFillShade="A6"/>
            <w:vAlign w:val="center"/>
          </w:tcPr>
          <w:p w14:paraId="16659728" w14:textId="77777777" w:rsidR="00F573B5" w:rsidRPr="004E5825" w:rsidRDefault="00F573B5" w:rsidP="00190DD5">
            <w:pPr>
              <w:jc w:val="center"/>
              <w:rPr>
                <w:rFonts w:ascii="Arial" w:hAnsi="Arial" w:cs="Arial"/>
                <w:b/>
                <w:bCs/>
                <w:sz w:val="16"/>
                <w:szCs w:val="16"/>
              </w:rPr>
            </w:pPr>
            <w:r>
              <w:rPr>
                <w:rFonts w:ascii="Arial" w:hAnsi="Arial" w:cs="Arial"/>
                <w:b/>
                <w:bCs/>
                <w:sz w:val="16"/>
                <w:szCs w:val="16"/>
              </w:rPr>
              <w:t>Vybraný uchazeč</w:t>
            </w:r>
          </w:p>
        </w:tc>
        <w:tc>
          <w:tcPr>
            <w:tcW w:w="1117" w:type="dxa"/>
            <w:shd w:val="clear" w:color="auto" w:fill="A6A6A6" w:themeFill="background1" w:themeFillShade="A6"/>
            <w:vAlign w:val="center"/>
          </w:tcPr>
          <w:p w14:paraId="526496E6" w14:textId="77777777" w:rsidR="00F573B5" w:rsidRPr="004E5825" w:rsidRDefault="00F573B5" w:rsidP="00190DD5">
            <w:pPr>
              <w:jc w:val="center"/>
              <w:rPr>
                <w:rFonts w:ascii="Arial" w:hAnsi="Arial" w:cs="Arial"/>
                <w:b/>
                <w:bCs/>
                <w:sz w:val="16"/>
                <w:szCs w:val="16"/>
              </w:rPr>
            </w:pPr>
            <w:r w:rsidRPr="004E5825">
              <w:rPr>
                <w:rFonts w:ascii="Arial" w:hAnsi="Arial" w:cs="Arial"/>
                <w:b/>
                <w:bCs/>
                <w:sz w:val="16"/>
                <w:szCs w:val="16"/>
              </w:rPr>
              <w:t>Použitá cena do rozpočtu</w:t>
            </w:r>
          </w:p>
        </w:tc>
        <w:tc>
          <w:tcPr>
            <w:tcW w:w="2154" w:type="dxa"/>
            <w:shd w:val="clear" w:color="auto" w:fill="A6A6A6" w:themeFill="background1" w:themeFillShade="A6"/>
            <w:vAlign w:val="center"/>
          </w:tcPr>
          <w:p w14:paraId="77FDC653" w14:textId="77777777" w:rsidR="00F573B5" w:rsidRPr="004E5825" w:rsidRDefault="00F573B5" w:rsidP="00190DD5">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(nejnižší nabídková cena/ekonomická výhodnost)</w:t>
            </w:r>
          </w:p>
        </w:tc>
        <w:tc>
          <w:tcPr>
            <w:tcW w:w="1275" w:type="dxa"/>
            <w:shd w:val="clear" w:color="auto" w:fill="A6A6A6" w:themeFill="background1" w:themeFillShade="A6"/>
            <w:vAlign w:val="center"/>
          </w:tcPr>
          <w:p w14:paraId="5DAE5703" w14:textId="77777777" w:rsidR="00F573B5" w:rsidRPr="004E5825" w:rsidRDefault="00F573B5" w:rsidP="00190DD5">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Z / hash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r>
      <w:tr w:rsidR="00F573B5" w14:paraId="67AA0E51" w14:textId="77777777" w:rsidTr="00190DD5">
        <w:trPr>
          <w:jc w:val="center"/>
        </w:trPr>
        <w:tc>
          <w:tcPr>
            <w:tcW w:w="1126" w:type="dxa"/>
          </w:tcPr>
          <w:p w14:paraId="155927E9" w14:textId="77777777" w:rsidR="00F573B5" w:rsidRPr="004E5825" w:rsidRDefault="00F573B5" w:rsidP="00190DD5">
            <w:pPr>
              <w:jc w:val="center"/>
              <w:rPr>
                <w:rFonts w:ascii="Arial" w:hAnsi="Arial" w:cs="Arial"/>
                <w:sz w:val="16"/>
                <w:szCs w:val="16"/>
              </w:rPr>
            </w:pPr>
            <w:r w:rsidRPr="004E5825">
              <w:rPr>
                <w:rFonts w:ascii="Arial" w:hAnsi="Arial" w:cs="Arial"/>
                <w:sz w:val="16"/>
                <w:szCs w:val="16"/>
              </w:rPr>
              <w:t>1</w:t>
            </w:r>
          </w:p>
        </w:tc>
        <w:tc>
          <w:tcPr>
            <w:tcW w:w="1105" w:type="dxa"/>
          </w:tcPr>
          <w:p w14:paraId="185CE166" w14:textId="77777777" w:rsidR="00F573B5" w:rsidRDefault="00F573B5" w:rsidP="00190DD5">
            <w:pPr>
              <w:rPr>
                <w:rFonts w:ascii="Arial" w:hAnsi="Arial" w:cs="Arial"/>
              </w:rPr>
            </w:pPr>
          </w:p>
        </w:tc>
        <w:tc>
          <w:tcPr>
            <w:tcW w:w="1244" w:type="dxa"/>
          </w:tcPr>
          <w:p w14:paraId="3E3FD208" w14:textId="77777777" w:rsidR="00F573B5" w:rsidRDefault="00F573B5" w:rsidP="00190DD5">
            <w:pPr>
              <w:rPr>
                <w:rFonts w:ascii="Arial" w:hAnsi="Arial" w:cs="Arial"/>
              </w:rPr>
            </w:pPr>
          </w:p>
        </w:tc>
        <w:tc>
          <w:tcPr>
            <w:tcW w:w="1046" w:type="dxa"/>
          </w:tcPr>
          <w:p w14:paraId="31695DCA" w14:textId="77777777" w:rsidR="00F573B5" w:rsidRDefault="00F573B5" w:rsidP="00190DD5">
            <w:pPr>
              <w:rPr>
                <w:rFonts w:ascii="Arial" w:hAnsi="Arial" w:cs="Arial"/>
              </w:rPr>
            </w:pPr>
          </w:p>
        </w:tc>
        <w:tc>
          <w:tcPr>
            <w:tcW w:w="1117" w:type="dxa"/>
            <w:vMerge w:val="restart"/>
            <w:shd w:val="clear" w:color="auto" w:fill="D9D9D9" w:themeFill="background1" w:themeFillShade="D9"/>
          </w:tcPr>
          <w:p w14:paraId="323FE2E7" w14:textId="77777777" w:rsidR="00F573B5" w:rsidRDefault="00F573B5" w:rsidP="00190DD5">
            <w:pPr>
              <w:rPr>
                <w:rFonts w:ascii="Arial" w:hAnsi="Arial" w:cs="Arial"/>
              </w:rPr>
            </w:pPr>
          </w:p>
        </w:tc>
        <w:tc>
          <w:tcPr>
            <w:tcW w:w="2154" w:type="dxa"/>
            <w:vMerge w:val="restart"/>
            <w:shd w:val="clear" w:color="auto" w:fill="D9D9D9" w:themeFill="background1" w:themeFillShade="D9"/>
          </w:tcPr>
          <w:p w14:paraId="57F08D8F" w14:textId="77777777" w:rsidR="00F573B5" w:rsidRDefault="00F573B5" w:rsidP="00190DD5">
            <w:pPr>
              <w:rPr>
                <w:rFonts w:ascii="Arial" w:hAnsi="Arial" w:cs="Arial"/>
              </w:rPr>
            </w:pPr>
          </w:p>
        </w:tc>
        <w:tc>
          <w:tcPr>
            <w:tcW w:w="1275" w:type="dxa"/>
            <w:vMerge w:val="restart"/>
            <w:shd w:val="clear" w:color="auto" w:fill="D9D9D9" w:themeFill="background1" w:themeFillShade="D9"/>
          </w:tcPr>
          <w:p w14:paraId="42739864" w14:textId="77777777" w:rsidR="00F573B5" w:rsidRDefault="00F573B5" w:rsidP="00190DD5">
            <w:pPr>
              <w:rPr>
                <w:rFonts w:ascii="Arial" w:hAnsi="Arial" w:cs="Arial"/>
              </w:rPr>
            </w:pPr>
          </w:p>
        </w:tc>
      </w:tr>
      <w:tr w:rsidR="00F573B5" w14:paraId="1608EEC1" w14:textId="77777777" w:rsidTr="00190DD5">
        <w:trPr>
          <w:jc w:val="center"/>
        </w:trPr>
        <w:tc>
          <w:tcPr>
            <w:tcW w:w="1126" w:type="dxa"/>
          </w:tcPr>
          <w:p w14:paraId="01F4190A" w14:textId="77777777" w:rsidR="00F573B5" w:rsidRPr="004E5825" w:rsidRDefault="00F573B5" w:rsidP="00190DD5">
            <w:pPr>
              <w:jc w:val="center"/>
              <w:rPr>
                <w:rFonts w:ascii="Arial" w:hAnsi="Arial" w:cs="Arial"/>
                <w:sz w:val="16"/>
                <w:szCs w:val="16"/>
              </w:rPr>
            </w:pPr>
            <w:r w:rsidRPr="004E5825">
              <w:rPr>
                <w:rFonts w:ascii="Arial" w:hAnsi="Arial" w:cs="Arial"/>
                <w:sz w:val="16"/>
                <w:szCs w:val="16"/>
              </w:rPr>
              <w:t>2</w:t>
            </w:r>
          </w:p>
        </w:tc>
        <w:tc>
          <w:tcPr>
            <w:tcW w:w="1105" w:type="dxa"/>
          </w:tcPr>
          <w:p w14:paraId="0C713F6C" w14:textId="77777777" w:rsidR="00F573B5" w:rsidRDefault="00F573B5" w:rsidP="00190DD5">
            <w:pPr>
              <w:rPr>
                <w:rFonts w:ascii="Arial" w:hAnsi="Arial" w:cs="Arial"/>
              </w:rPr>
            </w:pPr>
          </w:p>
        </w:tc>
        <w:tc>
          <w:tcPr>
            <w:tcW w:w="1244" w:type="dxa"/>
          </w:tcPr>
          <w:p w14:paraId="6F9ABAD8" w14:textId="77777777" w:rsidR="00F573B5" w:rsidRDefault="00F573B5" w:rsidP="00190DD5">
            <w:pPr>
              <w:rPr>
                <w:rFonts w:ascii="Arial" w:hAnsi="Arial" w:cs="Arial"/>
              </w:rPr>
            </w:pPr>
          </w:p>
        </w:tc>
        <w:tc>
          <w:tcPr>
            <w:tcW w:w="1046" w:type="dxa"/>
          </w:tcPr>
          <w:p w14:paraId="1DFEF28A" w14:textId="77777777" w:rsidR="00F573B5" w:rsidRDefault="00F573B5" w:rsidP="00190DD5">
            <w:pPr>
              <w:rPr>
                <w:rFonts w:ascii="Arial" w:hAnsi="Arial" w:cs="Arial"/>
              </w:rPr>
            </w:pPr>
          </w:p>
        </w:tc>
        <w:tc>
          <w:tcPr>
            <w:tcW w:w="1117" w:type="dxa"/>
            <w:vMerge/>
            <w:shd w:val="clear" w:color="auto" w:fill="D9D9D9" w:themeFill="background1" w:themeFillShade="D9"/>
          </w:tcPr>
          <w:p w14:paraId="58AB490F" w14:textId="77777777" w:rsidR="00F573B5" w:rsidRDefault="00F573B5" w:rsidP="00190DD5">
            <w:pPr>
              <w:rPr>
                <w:rFonts w:ascii="Arial" w:hAnsi="Arial" w:cs="Arial"/>
              </w:rPr>
            </w:pPr>
          </w:p>
        </w:tc>
        <w:tc>
          <w:tcPr>
            <w:tcW w:w="2154" w:type="dxa"/>
            <w:vMerge/>
            <w:shd w:val="clear" w:color="auto" w:fill="D9D9D9" w:themeFill="background1" w:themeFillShade="D9"/>
          </w:tcPr>
          <w:p w14:paraId="3E1EB5BE" w14:textId="77777777" w:rsidR="00F573B5" w:rsidRDefault="00F573B5" w:rsidP="00190DD5">
            <w:pPr>
              <w:rPr>
                <w:rFonts w:ascii="Arial" w:hAnsi="Arial" w:cs="Arial"/>
              </w:rPr>
            </w:pPr>
          </w:p>
        </w:tc>
        <w:tc>
          <w:tcPr>
            <w:tcW w:w="1275" w:type="dxa"/>
            <w:vMerge/>
            <w:shd w:val="clear" w:color="auto" w:fill="D9D9D9" w:themeFill="background1" w:themeFillShade="D9"/>
          </w:tcPr>
          <w:p w14:paraId="3B2F0614" w14:textId="77777777" w:rsidR="00F573B5" w:rsidRDefault="00F573B5" w:rsidP="00190DD5">
            <w:pPr>
              <w:rPr>
                <w:rFonts w:ascii="Arial" w:hAnsi="Arial" w:cs="Arial"/>
              </w:rPr>
            </w:pPr>
          </w:p>
        </w:tc>
      </w:tr>
      <w:tr w:rsidR="00F573B5" w14:paraId="372A481C" w14:textId="77777777" w:rsidTr="00190DD5">
        <w:trPr>
          <w:jc w:val="center"/>
        </w:trPr>
        <w:tc>
          <w:tcPr>
            <w:tcW w:w="1126" w:type="dxa"/>
          </w:tcPr>
          <w:p w14:paraId="6FBC3282" w14:textId="77777777" w:rsidR="00F573B5" w:rsidRPr="004E5825" w:rsidRDefault="00F573B5" w:rsidP="00190DD5">
            <w:pPr>
              <w:jc w:val="center"/>
              <w:rPr>
                <w:rFonts w:ascii="Arial" w:hAnsi="Arial" w:cs="Arial"/>
                <w:sz w:val="16"/>
                <w:szCs w:val="16"/>
              </w:rPr>
            </w:pPr>
            <w:r w:rsidRPr="004E5825">
              <w:rPr>
                <w:rFonts w:ascii="Arial" w:hAnsi="Arial" w:cs="Arial"/>
                <w:sz w:val="16"/>
                <w:szCs w:val="16"/>
              </w:rPr>
              <w:t>3</w:t>
            </w:r>
          </w:p>
        </w:tc>
        <w:tc>
          <w:tcPr>
            <w:tcW w:w="1105" w:type="dxa"/>
          </w:tcPr>
          <w:p w14:paraId="21EAA19C" w14:textId="77777777" w:rsidR="00F573B5" w:rsidRDefault="00F573B5" w:rsidP="00190DD5">
            <w:pPr>
              <w:rPr>
                <w:rFonts w:ascii="Arial" w:hAnsi="Arial" w:cs="Arial"/>
              </w:rPr>
            </w:pPr>
          </w:p>
        </w:tc>
        <w:tc>
          <w:tcPr>
            <w:tcW w:w="1244" w:type="dxa"/>
          </w:tcPr>
          <w:p w14:paraId="4146A53B" w14:textId="77777777" w:rsidR="00F573B5" w:rsidRDefault="00F573B5" w:rsidP="00190DD5">
            <w:pPr>
              <w:rPr>
                <w:rFonts w:ascii="Arial" w:hAnsi="Arial" w:cs="Arial"/>
              </w:rPr>
            </w:pPr>
          </w:p>
        </w:tc>
        <w:tc>
          <w:tcPr>
            <w:tcW w:w="1046" w:type="dxa"/>
          </w:tcPr>
          <w:p w14:paraId="4E3D8DD1" w14:textId="77777777" w:rsidR="00F573B5" w:rsidRDefault="00F573B5" w:rsidP="00190DD5">
            <w:pPr>
              <w:rPr>
                <w:rFonts w:ascii="Arial" w:hAnsi="Arial" w:cs="Arial"/>
              </w:rPr>
            </w:pPr>
          </w:p>
        </w:tc>
        <w:tc>
          <w:tcPr>
            <w:tcW w:w="1117" w:type="dxa"/>
            <w:vMerge/>
            <w:shd w:val="clear" w:color="auto" w:fill="D9D9D9" w:themeFill="background1" w:themeFillShade="D9"/>
          </w:tcPr>
          <w:p w14:paraId="2A766C69" w14:textId="77777777" w:rsidR="00F573B5" w:rsidRDefault="00F573B5" w:rsidP="00190DD5">
            <w:pPr>
              <w:rPr>
                <w:rFonts w:ascii="Arial" w:hAnsi="Arial" w:cs="Arial"/>
              </w:rPr>
            </w:pPr>
          </w:p>
        </w:tc>
        <w:tc>
          <w:tcPr>
            <w:tcW w:w="2154" w:type="dxa"/>
            <w:vMerge/>
            <w:shd w:val="clear" w:color="auto" w:fill="D9D9D9" w:themeFill="background1" w:themeFillShade="D9"/>
          </w:tcPr>
          <w:p w14:paraId="1C29B7B0" w14:textId="77777777" w:rsidR="00F573B5" w:rsidRDefault="00F573B5" w:rsidP="00190DD5">
            <w:pPr>
              <w:rPr>
                <w:rFonts w:ascii="Arial" w:hAnsi="Arial" w:cs="Arial"/>
              </w:rPr>
            </w:pPr>
          </w:p>
        </w:tc>
        <w:tc>
          <w:tcPr>
            <w:tcW w:w="1275" w:type="dxa"/>
            <w:vMerge/>
            <w:shd w:val="clear" w:color="auto" w:fill="D9D9D9" w:themeFill="background1" w:themeFillShade="D9"/>
          </w:tcPr>
          <w:p w14:paraId="07788F9E" w14:textId="77777777" w:rsidR="00F573B5" w:rsidRDefault="00F573B5" w:rsidP="00190DD5">
            <w:pPr>
              <w:rPr>
                <w:rFonts w:ascii="Arial" w:hAnsi="Arial" w:cs="Arial"/>
              </w:rPr>
            </w:pPr>
          </w:p>
        </w:tc>
      </w:tr>
    </w:tbl>
    <w:p w14:paraId="5DE117D9" w14:textId="77777777" w:rsidR="00066583" w:rsidRPr="00C321D5" w:rsidRDefault="00066583" w:rsidP="003B1634">
      <w:pPr>
        <w:spacing w:before="120"/>
        <w:rPr>
          <w:rFonts w:ascii="Arial" w:hAnsi="Arial" w:cs="Arial"/>
        </w:rPr>
      </w:pPr>
      <w:r w:rsidRPr="00C321D5">
        <w:rPr>
          <w:rFonts w:ascii="Arial" w:hAnsi="Arial" w:cs="Arial"/>
        </w:rPr>
        <w:t xml:space="preserve">Komentář ke stanovení ceny do rozpočtu (pokud je relevantní). </w:t>
      </w:r>
    </w:p>
    <w:p w14:paraId="5F045134" w14:textId="0D2851E5" w:rsidR="00574DFF" w:rsidRPr="006D444E" w:rsidRDefault="00574DFF" w:rsidP="00E7348C">
      <w:pPr>
        <w:pStyle w:val="Nadpis1"/>
        <w:numPr>
          <w:ilvl w:val="0"/>
          <w:numId w:val="14"/>
        </w:numPr>
        <w:spacing w:before="600" w:after="120"/>
        <w:ind w:left="567" w:hanging="567"/>
        <w:jc w:val="both"/>
        <w:rPr>
          <w:rFonts w:ascii="Arial" w:hAnsi="Arial" w:cs="Arial"/>
          <w:caps/>
          <w:sz w:val="26"/>
          <w:szCs w:val="26"/>
        </w:rPr>
      </w:pPr>
      <w:bookmarkStart w:id="38" w:name="_Toc66785522"/>
      <w:bookmarkStart w:id="39" w:name="_Toc119314737"/>
      <w:r w:rsidRPr="006D444E">
        <w:rPr>
          <w:rFonts w:ascii="Arial" w:hAnsi="Arial" w:cs="Arial"/>
          <w:caps/>
          <w:sz w:val="26"/>
          <w:szCs w:val="26"/>
        </w:rPr>
        <w:t>Zajištění udržitelnosti projektu</w:t>
      </w:r>
      <w:bookmarkEnd w:id="38"/>
      <w:bookmarkEnd w:id="39"/>
    </w:p>
    <w:p w14:paraId="43AC2669" w14:textId="656AEE00" w:rsidR="00574DFF" w:rsidRPr="00C321D5" w:rsidRDefault="00574DFF" w:rsidP="004B3CDD">
      <w:pPr>
        <w:spacing w:before="120"/>
        <w:jc w:val="both"/>
        <w:rPr>
          <w:rFonts w:ascii="Arial" w:hAnsi="Arial" w:cs="Arial"/>
        </w:rPr>
      </w:pPr>
      <w:bookmarkStart w:id="40" w:name="_Toc456610975"/>
      <w:r w:rsidRPr="00C321D5">
        <w:rPr>
          <w:rFonts w:ascii="Arial" w:hAnsi="Arial" w:cs="Arial"/>
        </w:rPr>
        <w:t>Uveďte popis zajištění udržitelnosti v rozdělení na část:</w:t>
      </w:r>
    </w:p>
    <w:p w14:paraId="3E4A60E9" w14:textId="77777777" w:rsidR="00574DFF" w:rsidRPr="00C321D5" w:rsidRDefault="00574DFF" w:rsidP="00D64944">
      <w:pPr>
        <w:pStyle w:val="Odstavecseseznamem"/>
        <w:numPr>
          <w:ilvl w:val="0"/>
          <w:numId w:val="18"/>
        </w:numPr>
        <w:jc w:val="both"/>
        <w:rPr>
          <w:rFonts w:ascii="Arial" w:hAnsi="Arial" w:cs="Arial"/>
        </w:rPr>
      </w:pPr>
      <w:r w:rsidRPr="00C321D5">
        <w:rPr>
          <w:rFonts w:ascii="Arial" w:hAnsi="Arial" w:cs="Arial"/>
        </w:rPr>
        <w:t>Provozní</w:t>
      </w:r>
    </w:p>
    <w:p w14:paraId="0357CEA5" w14:textId="61BD4E4A" w:rsidR="00A11BF3" w:rsidRPr="00C321D5" w:rsidRDefault="00A11BF3" w:rsidP="00A11BF3">
      <w:pPr>
        <w:pStyle w:val="Odstavecseseznamem"/>
        <w:numPr>
          <w:ilvl w:val="1"/>
          <w:numId w:val="18"/>
        </w:numPr>
        <w:jc w:val="both"/>
        <w:rPr>
          <w:rFonts w:ascii="Arial" w:hAnsi="Arial" w:cs="Arial"/>
        </w:rPr>
      </w:pPr>
      <w:r w:rsidRPr="00C321D5">
        <w:rPr>
          <w:rFonts w:ascii="Arial" w:hAnsi="Arial" w:cs="Arial"/>
        </w:rPr>
        <w:t>popis využitelnosti pořizované investice</w:t>
      </w:r>
      <w:r>
        <w:rPr>
          <w:rFonts w:ascii="Arial" w:hAnsi="Arial" w:cs="Arial"/>
        </w:rPr>
        <w:t>;</w:t>
      </w:r>
    </w:p>
    <w:p w14:paraId="05CB2438" w14:textId="5A9F4F41" w:rsidR="00574DFF" w:rsidRDefault="00A11BF3" w:rsidP="00A11BF3">
      <w:pPr>
        <w:pStyle w:val="Odstavecseseznamem"/>
        <w:numPr>
          <w:ilvl w:val="1"/>
          <w:numId w:val="18"/>
        </w:numPr>
        <w:jc w:val="both"/>
        <w:rPr>
          <w:rFonts w:ascii="Arial" w:hAnsi="Arial" w:cs="Arial"/>
        </w:rPr>
      </w:pPr>
      <w:r>
        <w:rPr>
          <w:rFonts w:ascii="Arial" w:hAnsi="Arial" w:cs="Arial"/>
        </w:rPr>
        <w:t xml:space="preserve">nakládání s majetkem pořízeným z dotace ve </w:t>
      </w:r>
      <w:r w:rsidRPr="00C321D5">
        <w:rPr>
          <w:rFonts w:ascii="Arial" w:hAnsi="Arial" w:cs="Arial"/>
        </w:rPr>
        <w:t>vlastnictví příjemce</w:t>
      </w:r>
      <w:r>
        <w:rPr>
          <w:rFonts w:ascii="Arial" w:hAnsi="Arial" w:cs="Arial"/>
        </w:rPr>
        <w:t xml:space="preserve"> </w:t>
      </w:r>
      <w:r w:rsidRPr="00C321D5">
        <w:rPr>
          <w:rFonts w:ascii="Arial" w:hAnsi="Arial" w:cs="Arial"/>
        </w:rPr>
        <w:t>třetím</w:t>
      </w:r>
      <w:r>
        <w:rPr>
          <w:rFonts w:ascii="Arial" w:hAnsi="Arial" w:cs="Arial"/>
        </w:rPr>
        <w:t>i</w:t>
      </w:r>
      <w:r w:rsidRPr="00C321D5">
        <w:rPr>
          <w:rFonts w:ascii="Arial" w:hAnsi="Arial" w:cs="Arial"/>
        </w:rPr>
        <w:t xml:space="preserve"> osob</w:t>
      </w:r>
      <w:r>
        <w:rPr>
          <w:rFonts w:ascii="Arial" w:hAnsi="Arial" w:cs="Arial"/>
        </w:rPr>
        <w:t xml:space="preserve">ami </w:t>
      </w:r>
      <w:r w:rsidRPr="00C321D5">
        <w:rPr>
          <w:rFonts w:ascii="Arial" w:hAnsi="Arial" w:cs="Arial"/>
        </w:rPr>
        <w:t>a partner</w:t>
      </w:r>
      <w:r>
        <w:rPr>
          <w:rFonts w:ascii="Arial" w:hAnsi="Arial" w:cs="Arial"/>
        </w:rPr>
        <w:t>y</w:t>
      </w:r>
      <w:r w:rsidRPr="00C321D5">
        <w:rPr>
          <w:rFonts w:ascii="Arial" w:hAnsi="Arial" w:cs="Arial"/>
        </w:rPr>
        <w:t>, předpokládané termíny změn</w:t>
      </w:r>
      <w:r w:rsidR="007B7066">
        <w:rPr>
          <w:rFonts w:ascii="Arial" w:hAnsi="Arial" w:cs="Arial"/>
        </w:rPr>
        <w:t>;</w:t>
      </w:r>
      <w:r w:rsidR="00574DFF" w:rsidRPr="00C321D5">
        <w:rPr>
          <w:rFonts w:ascii="Arial" w:hAnsi="Arial" w:cs="Arial"/>
        </w:rPr>
        <w:t xml:space="preserve"> </w:t>
      </w:r>
    </w:p>
    <w:p w14:paraId="7707D54D" w14:textId="7CF621B7" w:rsidR="00574DFF" w:rsidRPr="00C321D5" w:rsidRDefault="00574DFF" w:rsidP="00C6188E">
      <w:pPr>
        <w:pStyle w:val="Odstavecseseznamem"/>
        <w:numPr>
          <w:ilvl w:val="1"/>
          <w:numId w:val="18"/>
        </w:numPr>
        <w:jc w:val="both"/>
        <w:rPr>
          <w:rFonts w:ascii="Arial" w:hAnsi="Arial" w:cs="Arial"/>
        </w:rPr>
      </w:pPr>
      <w:r w:rsidRPr="00C321D5">
        <w:rPr>
          <w:rFonts w:ascii="Arial" w:hAnsi="Arial" w:cs="Arial"/>
        </w:rPr>
        <w:t>nároky na údržbu a nákladnost oprav</w:t>
      </w:r>
      <w:r w:rsidR="00CA58D1">
        <w:rPr>
          <w:rFonts w:ascii="Arial" w:hAnsi="Arial" w:cs="Arial"/>
        </w:rPr>
        <w:t>, plán údržby/oprav</w:t>
      </w:r>
      <w:r w:rsidR="00455FA6">
        <w:rPr>
          <w:rFonts w:ascii="Arial" w:hAnsi="Arial" w:cs="Arial"/>
        </w:rPr>
        <w:t>.</w:t>
      </w:r>
    </w:p>
    <w:p w14:paraId="028EDE24" w14:textId="77777777" w:rsidR="00574DFF" w:rsidRPr="00C321D5" w:rsidRDefault="00574DFF" w:rsidP="00D64944">
      <w:pPr>
        <w:pStyle w:val="Odstavecseseznamem"/>
        <w:numPr>
          <w:ilvl w:val="0"/>
          <w:numId w:val="18"/>
        </w:numPr>
        <w:jc w:val="both"/>
        <w:rPr>
          <w:rFonts w:ascii="Arial" w:hAnsi="Arial" w:cs="Arial"/>
        </w:rPr>
      </w:pPr>
      <w:r w:rsidRPr="00C321D5">
        <w:rPr>
          <w:rFonts w:ascii="Arial" w:hAnsi="Arial" w:cs="Arial"/>
        </w:rPr>
        <w:t>Finanční</w:t>
      </w:r>
    </w:p>
    <w:p w14:paraId="3DECC599" w14:textId="7B522627" w:rsidR="00574DFF" w:rsidRPr="002315E8" w:rsidRDefault="00574DFF" w:rsidP="00C6188E">
      <w:pPr>
        <w:pStyle w:val="Odstavecseseznamem"/>
        <w:numPr>
          <w:ilvl w:val="1"/>
          <w:numId w:val="18"/>
        </w:numPr>
        <w:jc w:val="both"/>
        <w:rPr>
          <w:rFonts w:ascii="Arial" w:hAnsi="Arial" w:cs="Arial"/>
        </w:rPr>
      </w:pPr>
      <w:r w:rsidRPr="002315E8">
        <w:rPr>
          <w:rFonts w:ascii="Arial" w:hAnsi="Arial" w:cs="Arial"/>
        </w:rPr>
        <w:t>popis zajištění financování provozu projektu a jeho udržitelnosti</w:t>
      </w:r>
      <w:r w:rsidR="00507ABA">
        <w:rPr>
          <w:rFonts w:ascii="Arial" w:hAnsi="Arial" w:cs="Arial"/>
        </w:rPr>
        <w:t xml:space="preserve"> včetně nutné obnovy majetku</w:t>
      </w:r>
      <w:r w:rsidR="00650427">
        <w:rPr>
          <w:rFonts w:ascii="Arial" w:hAnsi="Arial" w:cs="Arial"/>
        </w:rPr>
        <w:t>.</w:t>
      </w:r>
    </w:p>
    <w:p w14:paraId="3F65531B" w14:textId="77777777" w:rsidR="00574DFF" w:rsidRPr="00C321D5" w:rsidRDefault="00574DFF" w:rsidP="00D64944">
      <w:pPr>
        <w:pStyle w:val="Odstavecseseznamem"/>
        <w:numPr>
          <w:ilvl w:val="0"/>
          <w:numId w:val="18"/>
        </w:numPr>
        <w:jc w:val="both"/>
        <w:rPr>
          <w:rFonts w:ascii="Arial" w:hAnsi="Arial" w:cs="Arial"/>
        </w:rPr>
      </w:pPr>
      <w:r w:rsidRPr="00C321D5">
        <w:rPr>
          <w:rFonts w:ascii="Arial" w:hAnsi="Arial" w:cs="Arial"/>
        </w:rPr>
        <w:t>Administrativní</w:t>
      </w:r>
    </w:p>
    <w:p w14:paraId="136E7390" w14:textId="1903A443" w:rsidR="0086722C" w:rsidRPr="008178FF" w:rsidRDefault="00574DFF" w:rsidP="00D64944">
      <w:pPr>
        <w:pStyle w:val="Odstavecseseznamem"/>
        <w:numPr>
          <w:ilvl w:val="1"/>
          <w:numId w:val="18"/>
        </w:numPr>
        <w:jc w:val="both"/>
        <w:rPr>
          <w:lang w:eastAsia="cs-CZ"/>
        </w:rPr>
      </w:pPr>
      <w:r w:rsidRPr="00F51D8D">
        <w:rPr>
          <w:rFonts w:ascii="Arial" w:hAnsi="Arial" w:cs="Arial"/>
        </w:rPr>
        <w:t>zajištění administrativní kapacity – počet a kvalifikace lidí, kteří budou řídit projekt v době udržitelnosti</w:t>
      </w:r>
      <w:r w:rsidR="00C6188E" w:rsidRPr="00F51D8D">
        <w:rPr>
          <w:rFonts w:ascii="Arial" w:hAnsi="Arial" w:cs="Arial"/>
        </w:rPr>
        <w:t>.</w:t>
      </w:r>
      <w:r w:rsidRPr="00F51D8D">
        <w:rPr>
          <w:rFonts w:ascii="Arial" w:hAnsi="Arial" w:cs="Arial"/>
        </w:rPr>
        <w:t xml:space="preserve"> </w:t>
      </w:r>
      <w:bookmarkEnd w:id="40"/>
    </w:p>
    <w:p w14:paraId="308A08D2" w14:textId="77777777" w:rsidR="00216924" w:rsidRDefault="00482F07" w:rsidP="00E7348C">
      <w:pPr>
        <w:pStyle w:val="Nadpis1"/>
        <w:numPr>
          <w:ilvl w:val="0"/>
          <w:numId w:val="14"/>
        </w:numPr>
        <w:spacing w:before="600" w:after="120"/>
        <w:ind w:left="567" w:hanging="567"/>
        <w:jc w:val="both"/>
        <w:rPr>
          <w:rFonts w:ascii="Arial" w:hAnsi="Arial" w:cs="Arial"/>
          <w:caps/>
          <w:sz w:val="26"/>
          <w:szCs w:val="26"/>
        </w:rPr>
      </w:pPr>
      <w:bookmarkStart w:id="41" w:name="_Toc119314738"/>
      <w:r w:rsidRPr="00D64944">
        <w:rPr>
          <w:rFonts w:ascii="Arial" w:hAnsi="Arial" w:cs="Arial"/>
          <w:caps/>
          <w:sz w:val="26"/>
          <w:szCs w:val="26"/>
        </w:rPr>
        <w:t>VEŘ</w:t>
      </w:r>
      <w:r w:rsidR="0011515F">
        <w:rPr>
          <w:rFonts w:ascii="Arial" w:hAnsi="Arial" w:cs="Arial"/>
          <w:caps/>
          <w:sz w:val="26"/>
          <w:szCs w:val="26"/>
        </w:rPr>
        <w:t>E</w:t>
      </w:r>
      <w:r w:rsidRPr="00D64944">
        <w:rPr>
          <w:rFonts w:ascii="Arial" w:hAnsi="Arial" w:cs="Arial"/>
          <w:caps/>
          <w:sz w:val="26"/>
          <w:szCs w:val="26"/>
        </w:rPr>
        <w:t>JNÁ PODPORA</w:t>
      </w:r>
      <w:bookmarkEnd w:id="41"/>
    </w:p>
    <w:p w14:paraId="29A43896" w14:textId="77777777" w:rsidR="007C667C" w:rsidRDefault="007C667C" w:rsidP="007C667C">
      <w:pPr>
        <w:spacing w:after="120"/>
        <w:jc w:val="both"/>
        <w:rPr>
          <w:rFonts w:ascii="Arial" w:hAnsi="Arial" w:cs="Arial"/>
        </w:rPr>
      </w:pPr>
      <w:r>
        <w:rPr>
          <w:rFonts w:ascii="Arial" w:hAnsi="Arial" w:cs="Arial"/>
        </w:rPr>
        <w:t>Žadatel zde popíše skutečnosti, na základě kterých bude vyloučena přítomnost veřejné podpory v projektu vyloučením minimálně jednoho z níže uvedených znaků:</w:t>
      </w:r>
    </w:p>
    <w:p w14:paraId="1C1BA4D7" w14:textId="77777777" w:rsidR="007C667C" w:rsidRPr="000C0334" w:rsidRDefault="007C667C" w:rsidP="007C667C">
      <w:pPr>
        <w:pStyle w:val="Odstavecseseznamem"/>
        <w:numPr>
          <w:ilvl w:val="0"/>
          <w:numId w:val="45"/>
        </w:numPr>
        <w:spacing w:after="120"/>
        <w:jc w:val="both"/>
        <w:rPr>
          <w:rFonts w:ascii="Arial" w:hAnsi="Arial" w:cs="Arial"/>
        </w:rPr>
      </w:pPr>
      <w:r w:rsidRPr="000C0334">
        <w:rPr>
          <w:rFonts w:ascii="Arial" w:hAnsi="Arial" w:cs="Arial"/>
        </w:rPr>
        <w:t>zvýhodnění určitého podniku či odvětví;</w:t>
      </w:r>
    </w:p>
    <w:p w14:paraId="6B8F977B" w14:textId="77777777" w:rsidR="007C667C" w:rsidRPr="000C0334" w:rsidRDefault="007C667C" w:rsidP="007C667C">
      <w:pPr>
        <w:pStyle w:val="Odstavecseseznamem"/>
        <w:numPr>
          <w:ilvl w:val="0"/>
          <w:numId w:val="45"/>
        </w:numPr>
        <w:spacing w:after="120"/>
        <w:jc w:val="both"/>
        <w:rPr>
          <w:rFonts w:ascii="Arial" w:hAnsi="Arial" w:cs="Arial"/>
        </w:rPr>
      </w:pPr>
      <w:r w:rsidRPr="000C0334">
        <w:rPr>
          <w:rFonts w:ascii="Arial" w:hAnsi="Arial" w:cs="Arial"/>
        </w:rPr>
        <w:t>zatížení veřejných rozpočtů (zdrojů);</w:t>
      </w:r>
    </w:p>
    <w:p w14:paraId="7EB33F8B" w14:textId="77777777" w:rsidR="007C667C" w:rsidRPr="000C0334" w:rsidRDefault="007C667C" w:rsidP="007C667C">
      <w:pPr>
        <w:pStyle w:val="Odstavecseseznamem"/>
        <w:numPr>
          <w:ilvl w:val="0"/>
          <w:numId w:val="45"/>
        </w:numPr>
        <w:spacing w:after="120"/>
        <w:jc w:val="both"/>
        <w:rPr>
          <w:rFonts w:ascii="Arial" w:hAnsi="Arial" w:cs="Arial"/>
        </w:rPr>
      </w:pPr>
      <w:r w:rsidRPr="000C0334">
        <w:rPr>
          <w:rFonts w:ascii="Arial" w:hAnsi="Arial" w:cs="Arial"/>
        </w:rPr>
        <w:t>možné narušení soutěže na vnitřním trhu EU;</w:t>
      </w:r>
    </w:p>
    <w:p w14:paraId="30E915D6" w14:textId="062A8456" w:rsidR="009E4CDC" w:rsidRPr="005B01CE" w:rsidRDefault="007C667C" w:rsidP="00B11E94">
      <w:pPr>
        <w:pStyle w:val="Odstavecseseznamem"/>
        <w:numPr>
          <w:ilvl w:val="0"/>
          <w:numId w:val="45"/>
        </w:numPr>
        <w:spacing w:after="120"/>
        <w:jc w:val="both"/>
        <w:rPr>
          <w:rFonts w:ascii="Arial" w:hAnsi="Arial" w:cs="Arial"/>
        </w:rPr>
      </w:pPr>
      <w:r w:rsidRPr="005B01CE">
        <w:rPr>
          <w:rFonts w:ascii="Arial" w:hAnsi="Arial" w:cs="Arial"/>
        </w:rPr>
        <w:t>možné ovlivnění obchodu mezi státy EU.</w:t>
      </w:r>
    </w:p>
    <w:p w14:paraId="6A73D50E" w14:textId="255BFDFB" w:rsidR="003A0A7A" w:rsidRPr="00D41461" w:rsidRDefault="003A0A7A" w:rsidP="00E7348C">
      <w:pPr>
        <w:pStyle w:val="Nadpis1"/>
        <w:numPr>
          <w:ilvl w:val="0"/>
          <w:numId w:val="14"/>
        </w:numPr>
        <w:spacing w:before="600" w:after="120"/>
        <w:ind w:left="567" w:hanging="567"/>
        <w:jc w:val="both"/>
        <w:rPr>
          <w:rFonts w:ascii="Arial" w:hAnsi="Arial" w:cs="Arial"/>
          <w:caps/>
          <w:sz w:val="26"/>
          <w:szCs w:val="26"/>
        </w:rPr>
      </w:pPr>
      <w:bookmarkStart w:id="42" w:name="_Toc115679171"/>
      <w:bookmarkStart w:id="43" w:name="_Toc115679172"/>
      <w:bookmarkStart w:id="44" w:name="_Toc115679173"/>
      <w:bookmarkStart w:id="45" w:name="_Toc115679174"/>
      <w:bookmarkStart w:id="46" w:name="_Toc115679175"/>
      <w:bookmarkStart w:id="47" w:name="_Toc73346733"/>
      <w:bookmarkStart w:id="48" w:name="_Toc119314739"/>
      <w:bookmarkEnd w:id="42"/>
      <w:bookmarkEnd w:id="43"/>
      <w:bookmarkEnd w:id="44"/>
      <w:bookmarkEnd w:id="45"/>
      <w:bookmarkEnd w:id="46"/>
      <w:r w:rsidRPr="00D41461">
        <w:rPr>
          <w:rFonts w:ascii="Arial" w:hAnsi="Arial" w:cs="Arial"/>
          <w:caps/>
          <w:sz w:val="26"/>
          <w:szCs w:val="26"/>
        </w:rPr>
        <w:t>Finanční analýza</w:t>
      </w:r>
      <w:bookmarkEnd w:id="47"/>
      <w:bookmarkEnd w:id="48"/>
    </w:p>
    <w:p w14:paraId="78C16528" w14:textId="5D158A99" w:rsidR="003A0A7A" w:rsidRPr="00555D85" w:rsidRDefault="003A0A7A" w:rsidP="00872181">
      <w:pPr>
        <w:jc w:val="both"/>
        <w:rPr>
          <w:rFonts w:ascii="Arial" w:hAnsi="Arial" w:cs="Arial"/>
        </w:rPr>
      </w:pPr>
      <w:r w:rsidRPr="00872181">
        <w:rPr>
          <w:rFonts w:ascii="Arial" w:hAnsi="Arial" w:cs="Arial"/>
        </w:rPr>
        <w:t>Finanční analýza sestavená do konce udržitelnosti s plánem údržby a reinvestic</w:t>
      </w:r>
      <w:r w:rsidR="00F330BF">
        <w:rPr>
          <w:rFonts w:ascii="Arial" w:hAnsi="Arial" w:cs="Arial"/>
        </w:rPr>
        <w:t>:</w:t>
      </w:r>
    </w:p>
    <w:p w14:paraId="15AD4DCA" w14:textId="1E72FAA8" w:rsidR="003A0A7A" w:rsidRDefault="003A0A7A" w:rsidP="00950549">
      <w:pPr>
        <w:pStyle w:val="Odstavecseseznamem"/>
        <w:numPr>
          <w:ilvl w:val="0"/>
          <w:numId w:val="4"/>
        </w:numPr>
        <w:ind w:left="709"/>
        <w:jc w:val="both"/>
        <w:rPr>
          <w:rFonts w:ascii="Arial" w:hAnsi="Arial" w:cs="Arial"/>
        </w:rPr>
      </w:pPr>
      <w:r w:rsidRPr="00D41461">
        <w:rPr>
          <w:rFonts w:ascii="Arial" w:hAnsi="Arial" w:cs="Arial"/>
        </w:rPr>
        <w:t>Plán cash-flow v realizační fázi projektu v členění po letech</w:t>
      </w:r>
      <w:r w:rsidR="0013055F">
        <w:rPr>
          <w:rFonts w:ascii="Arial" w:hAnsi="Arial" w:cs="Arial"/>
        </w:rPr>
        <w:t>, v dělení na</w:t>
      </w:r>
      <w:r w:rsidRPr="00D41461">
        <w:rPr>
          <w:rFonts w:ascii="Arial" w:hAnsi="Arial" w:cs="Arial"/>
        </w:rPr>
        <w:t>:</w:t>
      </w:r>
    </w:p>
    <w:p w14:paraId="4DBB7E3B" w14:textId="1F5C3959" w:rsidR="00F330BF" w:rsidRDefault="0013055F" w:rsidP="0058493C">
      <w:pPr>
        <w:pStyle w:val="Odstavecseseznamem"/>
        <w:numPr>
          <w:ilvl w:val="1"/>
          <w:numId w:val="4"/>
        </w:numPr>
        <w:jc w:val="both"/>
        <w:rPr>
          <w:rFonts w:ascii="Arial" w:hAnsi="Arial" w:cs="Arial"/>
        </w:rPr>
      </w:pPr>
      <w:r w:rsidRPr="00555D85">
        <w:rPr>
          <w:rFonts w:ascii="Arial" w:hAnsi="Arial" w:cs="Arial"/>
        </w:rPr>
        <w:t xml:space="preserve">celkové </w:t>
      </w:r>
      <w:r w:rsidR="003A0A7A" w:rsidRPr="00555D85">
        <w:rPr>
          <w:rFonts w:ascii="Arial" w:hAnsi="Arial" w:cs="Arial"/>
        </w:rPr>
        <w:t xml:space="preserve">způsobilé </w:t>
      </w:r>
      <w:r w:rsidR="00F330BF" w:rsidRPr="00555D85">
        <w:rPr>
          <w:rFonts w:ascii="Arial" w:hAnsi="Arial" w:cs="Arial"/>
        </w:rPr>
        <w:t>výdaje;</w:t>
      </w:r>
    </w:p>
    <w:p w14:paraId="45984A2E" w14:textId="49010B19" w:rsidR="003A0A7A" w:rsidRPr="00555D85" w:rsidRDefault="0058493C" w:rsidP="00555D85">
      <w:pPr>
        <w:pStyle w:val="Odstavecseseznamem"/>
        <w:numPr>
          <w:ilvl w:val="1"/>
          <w:numId w:val="4"/>
        </w:numPr>
        <w:jc w:val="both"/>
        <w:rPr>
          <w:rFonts w:ascii="Arial" w:hAnsi="Arial" w:cs="Arial"/>
        </w:rPr>
      </w:pPr>
      <w:r>
        <w:rPr>
          <w:rFonts w:ascii="Arial" w:hAnsi="Arial" w:cs="Arial"/>
        </w:rPr>
        <w:t>c</w:t>
      </w:r>
      <w:r w:rsidR="00F330BF" w:rsidRPr="00555D85">
        <w:rPr>
          <w:rFonts w:ascii="Arial" w:hAnsi="Arial" w:cs="Arial"/>
        </w:rPr>
        <w:t>elkové</w:t>
      </w:r>
      <w:r w:rsidR="003A0A7A" w:rsidRPr="00555D85">
        <w:rPr>
          <w:rFonts w:ascii="Arial" w:hAnsi="Arial" w:cs="Arial"/>
        </w:rPr>
        <w:t xml:space="preserve"> nezpůsobilé výdaje.  </w:t>
      </w:r>
    </w:p>
    <w:p w14:paraId="7E62941C" w14:textId="2C5D6FB6" w:rsidR="003A0A7A" w:rsidRDefault="003A0A7A" w:rsidP="00950549">
      <w:pPr>
        <w:pStyle w:val="Odstavecseseznamem"/>
        <w:numPr>
          <w:ilvl w:val="0"/>
          <w:numId w:val="4"/>
        </w:numPr>
        <w:ind w:left="709"/>
        <w:jc w:val="both"/>
        <w:rPr>
          <w:rFonts w:ascii="Arial" w:hAnsi="Arial" w:cs="Arial"/>
        </w:rPr>
      </w:pPr>
      <w:r w:rsidRPr="00D41461">
        <w:rPr>
          <w:rFonts w:ascii="Arial" w:hAnsi="Arial" w:cs="Arial"/>
        </w:rPr>
        <w:t>Plán cash-flow v provozní fázi projektu v členění po letech</w:t>
      </w:r>
      <w:r w:rsidR="00F330BF">
        <w:rPr>
          <w:rFonts w:ascii="Arial" w:hAnsi="Arial" w:cs="Arial"/>
        </w:rPr>
        <w:t>, v dělení na</w:t>
      </w:r>
      <w:r w:rsidRPr="00D41461">
        <w:rPr>
          <w:rFonts w:ascii="Arial" w:hAnsi="Arial" w:cs="Arial"/>
        </w:rPr>
        <w:t>:</w:t>
      </w:r>
    </w:p>
    <w:p w14:paraId="26D8E85D" w14:textId="77777777" w:rsidR="003A0A7A" w:rsidRDefault="003A0A7A" w:rsidP="0058493C">
      <w:pPr>
        <w:pStyle w:val="Odstavecseseznamem"/>
        <w:numPr>
          <w:ilvl w:val="1"/>
          <w:numId w:val="4"/>
        </w:numPr>
        <w:jc w:val="both"/>
        <w:rPr>
          <w:rFonts w:ascii="Arial" w:hAnsi="Arial" w:cs="Arial"/>
        </w:rPr>
      </w:pPr>
      <w:r w:rsidRPr="00555D85">
        <w:rPr>
          <w:rFonts w:ascii="Arial" w:hAnsi="Arial" w:cs="Arial"/>
        </w:rPr>
        <w:t xml:space="preserve">provozní výdaje (včetně výdajů na údržbu a reinvestice) a případné příjmy příjemce plynoucí z provozu projektu; </w:t>
      </w:r>
    </w:p>
    <w:p w14:paraId="6A570ABB" w14:textId="77777777" w:rsidR="003A0A7A" w:rsidRPr="00555D85" w:rsidRDefault="003A0A7A" w:rsidP="00555D85">
      <w:pPr>
        <w:pStyle w:val="Odstavecseseznamem"/>
        <w:numPr>
          <w:ilvl w:val="1"/>
          <w:numId w:val="4"/>
        </w:numPr>
        <w:jc w:val="both"/>
        <w:rPr>
          <w:rFonts w:ascii="Arial" w:hAnsi="Arial" w:cs="Arial"/>
        </w:rPr>
      </w:pPr>
      <w:r w:rsidRPr="00555D85">
        <w:rPr>
          <w:rFonts w:ascii="Arial" w:hAnsi="Arial" w:cs="Arial"/>
        </w:rPr>
        <w:t xml:space="preserve">zdroje financování provozních výdajů. </w:t>
      </w:r>
    </w:p>
    <w:p w14:paraId="284384B2" w14:textId="77777777" w:rsidR="003A0A7A" w:rsidRDefault="003A0A7A" w:rsidP="00950549">
      <w:pPr>
        <w:pStyle w:val="Odstavecseseznamem"/>
        <w:numPr>
          <w:ilvl w:val="0"/>
          <w:numId w:val="4"/>
        </w:numPr>
        <w:ind w:left="709"/>
        <w:jc w:val="both"/>
        <w:rPr>
          <w:rFonts w:ascii="Arial" w:hAnsi="Arial" w:cs="Arial"/>
        </w:rPr>
      </w:pPr>
      <w:r w:rsidRPr="00D41461">
        <w:rPr>
          <w:rFonts w:ascii="Arial" w:hAnsi="Arial" w:cs="Arial"/>
        </w:rPr>
        <w:t>Vyhodnocení plánu cash-flow:</w:t>
      </w:r>
    </w:p>
    <w:p w14:paraId="4146758F" w14:textId="77777777" w:rsidR="003A0A7A" w:rsidRPr="00555D85" w:rsidRDefault="003A0A7A" w:rsidP="00555D85">
      <w:pPr>
        <w:pStyle w:val="Odstavecseseznamem"/>
        <w:numPr>
          <w:ilvl w:val="1"/>
          <w:numId w:val="4"/>
        </w:numPr>
        <w:jc w:val="both"/>
        <w:rPr>
          <w:rFonts w:ascii="Arial" w:hAnsi="Arial" w:cs="Arial"/>
        </w:rPr>
      </w:pPr>
      <w:r w:rsidRPr="00555D85">
        <w:rPr>
          <w:rFonts w:ascii="Arial" w:hAnsi="Arial" w:cs="Arial"/>
        </w:rPr>
        <w:t>zdůvodnění případného negativního cash-flow v některém období, zdroj prostředků a způsob překlenutí.</w:t>
      </w:r>
    </w:p>
    <w:p w14:paraId="4718C112" w14:textId="77777777" w:rsidR="003A0A7A" w:rsidRPr="00D41461" w:rsidRDefault="003A0A7A" w:rsidP="00555D85">
      <w:pPr>
        <w:pStyle w:val="Odstavecseseznamem"/>
        <w:numPr>
          <w:ilvl w:val="0"/>
          <w:numId w:val="4"/>
        </w:numPr>
        <w:ind w:left="709"/>
        <w:jc w:val="both"/>
        <w:rPr>
          <w:rFonts w:ascii="Arial" w:hAnsi="Arial" w:cs="Arial"/>
        </w:rPr>
      </w:pPr>
      <w:r w:rsidRPr="00D41461">
        <w:rPr>
          <w:rFonts w:ascii="Arial" w:hAnsi="Arial" w:cs="Arial"/>
        </w:rPr>
        <w:t>Finanční plán pro variantní řešení projektu (pokud je relevantní).</w:t>
      </w:r>
    </w:p>
    <w:p w14:paraId="3F09E41D" w14:textId="1589DA17" w:rsidR="008C6ADB" w:rsidRDefault="008C6ADB" w:rsidP="00E7348C">
      <w:pPr>
        <w:pStyle w:val="Nadpis1"/>
        <w:numPr>
          <w:ilvl w:val="0"/>
          <w:numId w:val="14"/>
        </w:numPr>
        <w:spacing w:before="600" w:after="120"/>
        <w:ind w:left="567" w:hanging="567"/>
        <w:jc w:val="both"/>
        <w:rPr>
          <w:rFonts w:ascii="Arial" w:hAnsi="Arial" w:cs="Arial"/>
          <w:caps/>
          <w:sz w:val="26"/>
          <w:szCs w:val="26"/>
        </w:rPr>
      </w:pPr>
      <w:bookmarkStart w:id="49" w:name="_Toc119314740"/>
      <w:r w:rsidRPr="008C6ADB">
        <w:rPr>
          <w:rFonts w:ascii="Arial" w:hAnsi="Arial" w:cs="Arial"/>
          <w:caps/>
          <w:sz w:val="26"/>
          <w:szCs w:val="26"/>
        </w:rPr>
        <w:t>PŘÍLOHY</w:t>
      </w:r>
      <w:bookmarkEnd w:id="49"/>
    </w:p>
    <w:p w14:paraId="64805FEC" w14:textId="290536E5" w:rsidR="004F7DDE" w:rsidRPr="004B4828" w:rsidRDefault="002328E4" w:rsidP="004B4828">
      <w:pPr>
        <w:rPr>
          <w:rFonts w:ascii="Arial" w:hAnsi="Arial" w:cs="Arial"/>
        </w:rPr>
      </w:pPr>
      <w:bookmarkStart w:id="50" w:name="_Hlk112744519"/>
      <w:r>
        <w:rPr>
          <w:rFonts w:ascii="Arial" w:hAnsi="Arial" w:cs="Arial"/>
        </w:rPr>
        <w:t>Uveďte s</w:t>
      </w:r>
      <w:r w:rsidR="004F7DDE" w:rsidRPr="004B4828">
        <w:rPr>
          <w:rFonts w:ascii="Arial" w:hAnsi="Arial" w:cs="Arial"/>
        </w:rPr>
        <w:t xml:space="preserve">eznam příloh, pokud jste se </w:t>
      </w:r>
      <w:r>
        <w:rPr>
          <w:rFonts w:ascii="Arial" w:hAnsi="Arial" w:cs="Arial"/>
        </w:rPr>
        <w:t xml:space="preserve">pro jejich využití </w:t>
      </w:r>
      <w:r w:rsidR="0043547A">
        <w:rPr>
          <w:rFonts w:ascii="Arial" w:hAnsi="Arial" w:cs="Arial"/>
        </w:rPr>
        <w:t>rozhodli</w:t>
      </w:r>
      <w:r w:rsidR="004F7DDE" w:rsidRPr="004B4828">
        <w:rPr>
          <w:rFonts w:ascii="Arial" w:hAnsi="Arial" w:cs="Arial"/>
        </w:rPr>
        <w:t>.</w:t>
      </w:r>
      <w:bookmarkEnd w:id="50"/>
    </w:p>
    <w:sectPr w:rsidR="004F7DDE" w:rsidRPr="004B4828" w:rsidSect="00C321D5">
      <w:headerReference w:type="default" r:id="rId15"/>
      <w:footerReference w:type="defaul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9EC8AD" w14:textId="77777777" w:rsidR="002D4482" w:rsidRDefault="002D4482" w:rsidP="00634381">
      <w:pPr>
        <w:spacing w:after="0" w:line="240" w:lineRule="auto"/>
      </w:pPr>
      <w:r>
        <w:separator/>
      </w:r>
    </w:p>
  </w:endnote>
  <w:endnote w:type="continuationSeparator" w:id="0">
    <w:p w14:paraId="59148B3B" w14:textId="77777777" w:rsidR="002D4482" w:rsidRDefault="002D4482" w:rsidP="00634381">
      <w:pPr>
        <w:spacing w:after="0" w:line="240" w:lineRule="auto"/>
      </w:pPr>
      <w:r>
        <w:continuationSeparator/>
      </w:r>
    </w:p>
  </w:endnote>
  <w:endnote w:type="continuationNotice" w:id="1">
    <w:p w14:paraId="79EACB83" w14:textId="77777777" w:rsidR="002D4482" w:rsidRDefault="002D448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9015374"/>
      <w:docPartObj>
        <w:docPartGallery w:val="Page Numbers (Bottom of Page)"/>
        <w:docPartUnique/>
      </w:docPartObj>
    </w:sdtPr>
    <w:sdtEndPr/>
    <w:sdtContent>
      <w:p w14:paraId="25955021" w14:textId="3028BD2F" w:rsidR="00F818EC" w:rsidRDefault="00F818EC">
        <w:pPr>
          <w:pStyle w:val="Zpat"/>
          <w:jc w:val="right"/>
        </w:pPr>
        <w:r w:rsidRPr="003B1634">
          <w:rPr>
            <w:rFonts w:ascii="Arial" w:hAnsi="Arial" w:cs="Arial"/>
            <w:sz w:val="20"/>
            <w:szCs w:val="20"/>
          </w:rPr>
          <w:fldChar w:fldCharType="begin"/>
        </w:r>
        <w:r w:rsidRPr="003B1634">
          <w:rPr>
            <w:rFonts w:ascii="Arial" w:hAnsi="Arial" w:cs="Arial"/>
            <w:sz w:val="20"/>
            <w:szCs w:val="20"/>
          </w:rPr>
          <w:instrText>PAGE   \* MERGEFORMAT</w:instrText>
        </w:r>
        <w:r w:rsidRPr="003B1634">
          <w:rPr>
            <w:rFonts w:ascii="Arial" w:hAnsi="Arial" w:cs="Arial"/>
            <w:sz w:val="20"/>
            <w:szCs w:val="20"/>
          </w:rPr>
          <w:fldChar w:fldCharType="separate"/>
        </w:r>
        <w:r w:rsidR="00417F1F">
          <w:rPr>
            <w:rFonts w:ascii="Arial" w:hAnsi="Arial" w:cs="Arial"/>
            <w:noProof/>
            <w:sz w:val="20"/>
            <w:szCs w:val="20"/>
          </w:rPr>
          <w:t>2</w:t>
        </w:r>
        <w:r w:rsidRPr="003B1634">
          <w:rPr>
            <w:rFonts w:ascii="Arial" w:hAnsi="Arial" w:cs="Arial"/>
            <w:sz w:val="20"/>
            <w:szCs w:val="20"/>
          </w:rPr>
          <w:fldChar w:fldCharType="end"/>
        </w:r>
      </w:p>
    </w:sdtContent>
  </w:sdt>
  <w:p w14:paraId="5416F33D" w14:textId="77777777" w:rsidR="00F818EC" w:rsidRDefault="00F818E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325735"/>
      <w:docPartObj>
        <w:docPartGallery w:val="Page Numbers (Bottom of Page)"/>
        <w:docPartUnique/>
      </w:docPartObj>
    </w:sdtPr>
    <w:sdtEndPr/>
    <w:sdtContent>
      <w:p w14:paraId="5B7C870C" w14:textId="5CD29A1A" w:rsidR="00F818EC" w:rsidRDefault="00F818EC">
        <w:pPr>
          <w:pStyle w:val="Zpat"/>
          <w:jc w:val="right"/>
        </w:pPr>
        <w:r w:rsidRPr="003B1634">
          <w:rPr>
            <w:rFonts w:ascii="Arial" w:hAnsi="Arial" w:cs="Arial"/>
            <w:sz w:val="20"/>
            <w:szCs w:val="20"/>
          </w:rPr>
          <w:fldChar w:fldCharType="begin"/>
        </w:r>
        <w:r w:rsidRPr="003B1634">
          <w:rPr>
            <w:rFonts w:ascii="Arial" w:hAnsi="Arial" w:cs="Arial"/>
            <w:sz w:val="20"/>
            <w:szCs w:val="20"/>
          </w:rPr>
          <w:instrText>PAGE   \* MERGEFORMAT</w:instrText>
        </w:r>
        <w:r w:rsidRPr="003B1634">
          <w:rPr>
            <w:rFonts w:ascii="Arial" w:hAnsi="Arial" w:cs="Arial"/>
            <w:sz w:val="20"/>
            <w:szCs w:val="20"/>
          </w:rPr>
          <w:fldChar w:fldCharType="separate"/>
        </w:r>
        <w:r w:rsidR="00417F1F">
          <w:rPr>
            <w:rFonts w:ascii="Arial" w:hAnsi="Arial" w:cs="Arial"/>
            <w:noProof/>
            <w:sz w:val="20"/>
            <w:szCs w:val="20"/>
          </w:rPr>
          <w:t>4</w:t>
        </w:r>
        <w:r w:rsidRPr="003B1634">
          <w:rPr>
            <w:rFonts w:ascii="Arial" w:hAnsi="Arial" w:cs="Arial"/>
            <w:sz w:val="20"/>
            <w:szCs w:val="20"/>
          </w:rPr>
          <w:fldChar w:fldCharType="end"/>
        </w:r>
      </w:p>
    </w:sdtContent>
  </w:sdt>
  <w:p w14:paraId="6F4B6526" w14:textId="77777777" w:rsidR="00566C1A" w:rsidRDefault="00566C1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492A9B" w14:textId="77777777" w:rsidR="002D4482" w:rsidRDefault="002D4482" w:rsidP="00634381">
      <w:pPr>
        <w:spacing w:after="0" w:line="240" w:lineRule="auto"/>
      </w:pPr>
      <w:r>
        <w:separator/>
      </w:r>
    </w:p>
  </w:footnote>
  <w:footnote w:type="continuationSeparator" w:id="0">
    <w:p w14:paraId="1376697B" w14:textId="77777777" w:rsidR="002D4482" w:rsidRDefault="002D4482" w:rsidP="00634381">
      <w:pPr>
        <w:spacing w:after="0" w:line="240" w:lineRule="auto"/>
      </w:pPr>
      <w:r>
        <w:continuationSeparator/>
      </w:r>
    </w:p>
  </w:footnote>
  <w:footnote w:type="continuationNotice" w:id="1">
    <w:p w14:paraId="21A64224" w14:textId="77777777" w:rsidR="002D4482" w:rsidRDefault="002D4482">
      <w:pPr>
        <w:spacing w:after="0" w:line="240" w:lineRule="auto"/>
      </w:pPr>
    </w:p>
  </w:footnote>
  <w:footnote w:id="2">
    <w:p w14:paraId="58F90DB7" w14:textId="02282C7C" w:rsidR="007D025B" w:rsidRDefault="007D025B" w:rsidP="003B1634">
      <w:pPr>
        <w:pStyle w:val="Textpoznpodarou"/>
        <w:jc w:val="both"/>
      </w:pPr>
      <w:r>
        <w:rPr>
          <w:rStyle w:val="Znakapoznpodarou"/>
        </w:rPr>
        <w:footnoteRef/>
      </w:r>
      <w:r>
        <w:t xml:space="preserve"> </w:t>
      </w:r>
      <w:r w:rsidRPr="007D025B">
        <w:rPr>
          <w:rFonts w:ascii="Arial" w:hAnsi="Arial" w:cs="Arial"/>
          <w:sz w:val="18"/>
          <w:szCs w:val="18"/>
        </w:rPr>
        <w:t>Městskou oblastí se v souladu se SRR21+ rozumí metropolitní oblast, aglomerace nebo regionální centrum.</w:t>
      </w:r>
      <w:r w:rsidR="00697612">
        <w:rPr>
          <w:rFonts w:ascii="Arial" w:hAnsi="Arial" w:cs="Arial"/>
          <w:sz w:val="18"/>
          <w:szCs w:val="18"/>
        </w:rPr>
        <w:t xml:space="preserve"> </w:t>
      </w:r>
      <w:r w:rsidR="00697612" w:rsidRPr="00697612">
        <w:rPr>
          <w:rFonts w:ascii="Arial" w:hAnsi="Arial" w:cs="Arial"/>
          <w:sz w:val="18"/>
          <w:szCs w:val="18"/>
        </w:rPr>
        <w:t>Regionální centra nižšího řádu jsou vymezena kraji a jejich seznamy zveřejněny na webové stránce „Ministerstvo pro místní rozvoj ČR - Strategie regionálního rozvoje ČR 2021+“.</w:t>
      </w:r>
    </w:p>
  </w:footnote>
  <w:footnote w:id="3">
    <w:p w14:paraId="370B0E8B" w14:textId="7263B2DA" w:rsidR="003A0130" w:rsidRPr="003B1634" w:rsidRDefault="003A0130">
      <w:pPr>
        <w:pStyle w:val="Textpoznpodarou"/>
        <w:rPr>
          <w:rFonts w:ascii="Arial" w:hAnsi="Arial" w:cs="Arial"/>
          <w:sz w:val="18"/>
          <w:szCs w:val="18"/>
        </w:rPr>
      </w:pPr>
      <w:r>
        <w:rPr>
          <w:rStyle w:val="Znakapoznpodarou"/>
        </w:rPr>
        <w:footnoteRef/>
      </w:r>
      <w:r>
        <w:t xml:space="preserve"> </w:t>
      </w:r>
      <w:r w:rsidRPr="003B1634">
        <w:rPr>
          <w:rFonts w:ascii="Arial" w:hAnsi="Arial" w:cs="Arial"/>
          <w:sz w:val="18"/>
          <w:szCs w:val="18"/>
        </w:rPr>
        <w:t>Při výpočtu inflace musí žadatel vycházet ze státních zdrojů (např. ČNB, ČZSO) a uvést odkaz na tento zdroj.</w:t>
      </w:r>
    </w:p>
  </w:footnote>
  <w:footnote w:id="4">
    <w:p w14:paraId="73F93A40" w14:textId="77777777" w:rsidR="00066583" w:rsidRPr="005731B8" w:rsidRDefault="00066583" w:rsidP="00066583">
      <w:pPr>
        <w:pStyle w:val="Textpoznpodarou"/>
        <w:spacing w:before="120" w:after="120"/>
        <w:jc w:val="both"/>
        <w:rPr>
          <w:rFonts w:ascii="Arial" w:hAnsi="Arial" w:cs="Arial"/>
          <w:sz w:val="18"/>
          <w:szCs w:val="18"/>
        </w:rPr>
      </w:pPr>
      <w:r w:rsidRPr="005731B8">
        <w:rPr>
          <w:rStyle w:val="Znakapoznpodarou"/>
          <w:rFonts w:ascii="Arial" w:hAnsi="Arial" w:cs="Arial"/>
          <w:sz w:val="18"/>
          <w:szCs w:val="18"/>
        </w:rPr>
        <w:footnoteRef/>
      </w:r>
      <w:r w:rsidRPr="005731B8">
        <w:rPr>
          <w:rFonts w:ascii="Arial" w:hAnsi="Arial" w:cs="Arial"/>
          <w:sz w:val="18"/>
          <w:szCs w:val="18"/>
        </w:rPr>
        <w:t xml:space="preserve"> S ohledem na vývoj cen na trhu je možné při přípravě veřejné zakázky vyhradit v zadávacích podmínkách změnu závazku ze smlouvy na veřejnou zakázku dle § 100 odst. 1 ZZVZ (analogicky i pro VZMR) – inflační doložky, indexační doložky; dle §16 odst. 3 ZZVZ se do předpokládané hodnoty zakázky zahrne i předpokládaná hodnota změn, jejichž možnost byla vyhrazena podle § 100 ZZVZ, což se promítne i do rozpočtu projektu v jeho přípravě. Blíže </w:t>
      </w:r>
      <w:hyperlink r:id="rId1" w:history="1">
        <w:r w:rsidRPr="005731B8">
          <w:rPr>
            <w:rStyle w:val="Hypertextovodkaz"/>
            <w:rFonts w:ascii="Arial" w:hAnsi="Arial" w:cs="Arial"/>
            <w:sz w:val="18"/>
            <w:szCs w:val="18"/>
          </w:rPr>
          <w:t>Metodická stanoviska - Portál o veřejných zakázkách (portal-vz.cz)</w:t>
        </w:r>
      </w:hyperlink>
      <w:r w:rsidRPr="005731B8">
        <w:rPr>
          <w:rFonts w:ascii="Arial" w:hAnsi="Arial" w:cs="Arial"/>
          <w:sz w:val="18"/>
          <w:szCs w:val="18"/>
        </w:rPr>
        <w:t xml:space="preserve">. </w:t>
      </w:r>
    </w:p>
  </w:footnote>
  <w:footnote w:id="5">
    <w:p w14:paraId="3B3C9F6A" w14:textId="77777777" w:rsidR="00066583" w:rsidRDefault="00066583" w:rsidP="00066583">
      <w:pPr>
        <w:pStyle w:val="Textpoznpodarou"/>
        <w:spacing w:before="120" w:after="120"/>
        <w:jc w:val="both"/>
      </w:pPr>
      <w:r w:rsidRPr="005731B8">
        <w:rPr>
          <w:rStyle w:val="Znakapoznpodarou"/>
          <w:rFonts w:ascii="Arial" w:hAnsi="Arial" w:cs="Arial"/>
          <w:sz w:val="18"/>
          <w:szCs w:val="18"/>
        </w:rPr>
        <w:footnoteRef/>
      </w:r>
      <w:r w:rsidRPr="005731B8">
        <w:rPr>
          <w:rFonts w:ascii="Arial" w:hAnsi="Arial" w:cs="Arial"/>
          <w:sz w:val="18"/>
          <w:szCs w:val="18"/>
        </w:rPr>
        <w:t xml:space="preserve"> Tyto dílčí rozpočty jsou podkladem pro vypracování rozpočtu v MS2021+ a povinné přílohy žádosti o podporu </w:t>
      </w:r>
      <w:r>
        <w:rPr>
          <w:rFonts w:ascii="Arial" w:hAnsi="Arial" w:cs="Arial"/>
          <w:sz w:val="18"/>
          <w:szCs w:val="18"/>
        </w:rPr>
        <w:t>Podklady pro stanovení kategorií intervencí a kontrolu limitů</w:t>
      </w:r>
      <w:r w:rsidRPr="005731B8">
        <w:rPr>
          <w:rFonts w:ascii="Arial" w:hAnsi="Arial" w:cs="Arial"/>
          <w:sz w:val="18"/>
          <w:szCs w:val="18"/>
        </w:rPr>
        <w:t>.</w:t>
      </w:r>
    </w:p>
  </w:footnote>
  <w:footnote w:id="6">
    <w:p w14:paraId="1502B217" w14:textId="77777777" w:rsidR="00765375" w:rsidRDefault="00765375" w:rsidP="00765375">
      <w:pPr>
        <w:spacing w:line="240" w:lineRule="auto"/>
        <w:jc w:val="both"/>
      </w:pPr>
      <w:bookmarkStart w:id="37" w:name="_Hlk107387595"/>
      <w:r>
        <w:rPr>
          <w:rStyle w:val="Znakapoznpodarou"/>
        </w:rPr>
        <w:footnoteRef/>
      </w:r>
      <w:r>
        <w:t xml:space="preserve"> </w:t>
      </w:r>
      <w:r w:rsidRPr="00052171">
        <w:rPr>
          <w:rFonts w:ascii="Arial" w:hAnsi="Arial" w:cs="Arial"/>
          <w:sz w:val="18"/>
          <w:szCs w:val="18"/>
        </w:rPr>
        <w:t>Pro zakázky soutěžené na funkci a výkon dle § 89 odst. 1 písm. a) tyto povinnosti neplatí, pokud žadatel tyto dokumenty nemá k dispozici. Žadatel předloží jako přílohu žádosti o podporu minimálně rozpočet pro stanovení předpokládané hodnoty zakázky.</w:t>
      </w:r>
      <w:bookmarkEnd w:id="37"/>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068EC6" w14:textId="77777777" w:rsidR="00566C1A" w:rsidRDefault="00566C1A" w:rsidP="008A17FD">
    <w:pPr>
      <w:pStyle w:val="Zhlav"/>
      <w:jc w:val="center"/>
    </w:pPr>
  </w:p>
  <w:p w14:paraId="10A0175A" w14:textId="77777777" w:rsidR="00566C1A" w:rsidRDefault="00566C1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2C46BC" w14:textId="14A97987" w:rsidR="00566C1A" w:rsidRDefault="00566C1A" w:rsidP="008C64CA">
    <w:pPr>
      <w:pStyle w:val="Zhlav"/>
      <w:jc w:val="center"/>
    </w:pPr>
    <w:r>
      <w:rPr>
        <w:noProof/>
        <w:lang w:eastAsia="cs-CZ"/>
      </w:rPr>
      <w:drawing>
        <wp:inline distT="0" distB="0" distL="0" distR="0" wp14:anchorId="44A7F700" wp14:editId="7ABB955C">
          <wp:extent cx="5759450" cy="699135"/>
          <wp:effectExtent l="0" t="0" r="0" b="571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F40AA6" w14:textId="2B021892" w:rsidR="00566C1A" w:rsidRDefault="00566C1A" w:rsidP="008A17FD">
    <w:pPr>
      <w:pStyle w:val="Zhlav"/>
      <w:jc w:val="center"/>
    </w:pPr>
  </w:p>
  <w:p w14:paraId="2443FABC" w14:textId="77777777" w:rsidR="00566C1A" w:rsidRDefault="00566C1A" w:rsidP="008A17FD">
    <w:pPr>
      <w:pStyle w:val="Zhlav"/>
      <w:jc w:val="center"/>
    </w:pPr>
  </w:p>
  <w:p w14:paraId="4449436B" w14:textId="77777777" w:rsidR="00566C1A" w:rsidRDefault="00566C1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17895"/>
    <w:multiLevelType w:val="hybridMultilevel"/>
    <w:tmpl w:val="A6522674"/>
    <w:lvl w:ilvl="0" w:tplc="0405000F">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38407E6"/>
    <w:multiLevelType w:val="hybridMultilevel"/>
    <w:tmpl w:val="0798AE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BDF2278"/>
    <w:multiLevelType w:val="hybridMultilevel"/>
    <w:tmpl w:val="13E0FF3A"/>
    <w:lvl w:ilvl="0" w:tplc="4FAE2A8E">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E52120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6698B"/>
    <w:multiLevelType w:val="hybridMultilevel"/>
    <w:tmpl w:val="4EAEF86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75B4188"/>
    <w:multiLevelType w:val="hybridMultilevel"/>
    <w:tmpl w:val="8DB4D7C0"/>
    <w:lvl w:ilvl="0" w:tplc="04050001">
      <w:start w:val="1"/>
      <w:numFmt w:val="bullet"/>
      <w:lvlText w:val=""/>
      <w:lvlJc w:val="left"/>
      <w:pPr>
        <w:ind w:left="720" w:hanging="360"/>
      </w:pPr>
      <w:rPr>
        <w:rFonts w:ascii="Symbol" w:hAnsi="Symbol" w:hint="default"/>
      </w:rPr>
    </w:lvl>
    <w:lvl w:ilvl="1" w:tplc="6D4ED72C">
      <w:start w:val="1"/>
      <w:numFmt w:val="decimal"/>
      <w:lvlText w:val="%2)"/>
      <w:lvlJc w:val="left"/>
      <w:pPr>
        <w:ind w:left="1440" w:hanging="360"/>
      </w:pPr>
      <w:rPr>
        <w:rFonts w:asciiTheme="minorHAnsi" w:eastAsiaTheme="minorHAnsi" w:hAnsiTheme="minorHAnsi" w:cstheme="minorBidi"/>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9E81896"/>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A5151F6"/>
    <w:multiLevelType w:val="multilevel"/>
    <w:tmpl w:val="D23823B6"/>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B0073D5"/>
    <w:multiLevelType w:val="hybridMultilevel"/>
    <w:tmpl w:val="A3C0766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C53482A"/>
    <w:multiLevelType w:val="hybridMultilevel"/>
    <w:tmpl w:val="C3F87C68"/>
    <w:lvl w:ilvl="0" w:tplc="EDB86FDC">
      <w:start w:val="11"/>
      <w:numFmt w:val="decimal"/>
      <w:lvlText w:val="%1."/>
      <w:lvlJc w:val="left"/>
      <w:pPr>
        <w:ind w:left="750" w:hanging="39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start w:val="1"/>
      <w:numFmt w:val="bullet"/>
      <w:lvlText w:val="o"/>
      <w:lvlJc w:val="left"/>
      <w:pPr>
        <w:ind w:left="1859" w:hanging="360"/>
      </w:pPr>
      <w:rPr>
        <w:rFonts w:ascii="Courier New" w:hAnsi="Courier New" w:cs="Courier New" w:hint="default"/>
      </w:rPr>
    </w:lvl>
    <w:lvl w:ilvl="2" w:tplc="04050005">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15" w15:restartNumberingAfterBreak="0">
    <w:nsid w:val="1F762A1E"/>
    <w:multiLevelType w:val="multilevel"/>
    <w:tmpl w:val="7B5E3E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22EC6182"/>
    <w:multiLevelType w:val="hybridMultilevel"/>
    <w:tmpl w:val="1E4487C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15:restartNumberingAfterBreak="0">
    <w:nsid w:val="23DE379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6263F2B"/>
    <w:multiLevelType w:val="hybridMultilevel"/>
    <w:tmpl w:val="B9380ACA"/>
    <w:lvl w:ilvl="0" w:tplc="342CDB90">
      <w:start w:val="1"/>
      <w:numFmt w:val="decimal"/>
      <w:lvlText w:val="%1."/>
      <w:lvlJc w:val="left"/>
      <w:pPr>
        <w:ind w:left="720" w:hanging="360"/>
      </w:pPr>
      <w:rPr>
        <w:rFonts w:hint="default"/>
        <w:sz w:val="16"/>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8613BF8"/>
    <w:multiLevelType w:val="hybridMultilevel"/>
    <w:tmpl w:val="4942C89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E691E33"/>
    <w:multiLevelType w:val="hybridMultilevel"/>
    <w:tmpl w:val="A620C7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3C5C50ED"/>
    <w:multiLevelType w:val="hybridMultilevel"/>
    <w:tmpl w:val="777426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D7C1049"/>
    <w:multiLevelType w:val="hybridMultilevel"/>
    <w:tmpl w:val="E2CADA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3DBB76E2"/>
    <w:multiLevelType w:val="hybridMultilevel"/>
    <w:tmpl w:val="2DE2A8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7D31CAD"/>
    <w:multiLevelType w:val="hybridMultilevel"/>
    <w:tmpl w:val="B0D0902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4" w15:restartNumberingAfterBreak="0">
    <w:nsid w:val="4CEF3983"/>
    <w:multiLevelType w:val="hybridMultilevel"/>
    <w:tmpl w:val="14DCC0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6751D03"/>
    <w:multiLevelType w:val="hybridMultilevel"/>
    <w:tmpl w:val="C13EF420"/>
    <w:lvl w:ilvl="0" w:tplc="0170685A">
      <w:start w:val="11"/>
      <w:numFmt w:val="decimal"/>
      <w:lvlText w:val="%1."/>
      <w:lvlJc w:val="left"/>
      <w:pPr>
        <w:ind w:left="750" w:hanging="39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5D2F2A6A"/>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18457C3"/>
    <w:multiLevelType w:val="hybridMultilevel"/>
    <w:tmpl w:val="1BCA66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3F32779"/>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49275FA"/>
    <w:multiLevelType w:val="hybridMultilevel"/>
    <w:tmpl w:val="CD746ED6"/>
    <w:lvl w:ilvl="0" w:tplc="0405000F">
      <w:start w:val="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4D34DE4"/>
    <w:multiLevelType w:val="hybridMultilevel"/>
    <w:tmpl w:val="08B4555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660D4D4E"/>
    <w:multiLevelType w:val="hybridMultilevel"/>
    <w:tmpl w:val="63228BA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47" w15:restartNumberingAfterBreak="0">
    <w:nsid w:val="784A6EA4"/>
    <w:multiLevelType w:val="hybridMultilevel"/>
    <w:tmpl w:val="CE38DF3A"/>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8" w15:restartNumberingAfterBreak="0">
    <w:nsid w:val="7BF2586F"/>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D3957E2"/>
    <w:multiLevelType w:val="hybridMultilevel"/>
    <w:tmpl w:val="769CB59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num w:numId="1">
    <w:abstractNumId w:val="20"/>
  </w:num>
  <w:num w:numId="2">
    <w:abstractNumId w:val="21"/>
  </w:num>
  <w:num w:numId="3">
    <w:abstractNumId w:val="25"/>
  </w:num>
  <w:num w:numId="4">
    <w:abstractNumId w:val="44"/>
  </w:num>
  <w:num w:numId="5">
    <w:abstractNumId w:val="9"/>
  </w:num>
  <w:num w:numId="6">
    <w:abstractNumId w:val="35"/>
  </w:num>
  <w:num w:numId="7">
    <w:abstractNumId w:val="11"/>
  </w:num>
  <w:num w:numId="8">
    <w:abstractNumId w:val="13"/>
  </w:num>
  <w:num w:numId="9">
    <w:abstractNumId w:val="26"/>
  </w:num>
  <w:num w:numId="10">
    <w:abstractNumId w:val="5"/>
  </w:num>
  <w:num w:numId="11">
    <w:abstractNumId w:val="46"/>
  </w:num>
  <w:num w:numId="12">
    <w:abstractNumId w:val="30"/>
  </w:num>
  <w:num w:numId="13">
    <w:abstractNumId w:val="11"/>
    <w:lvlOverride w:ilvl="0">
      <w:startOverride w:val="1"/>
    </w:lvlOverride>
  </w:num>
  <w:num w:numId="14">
    <w:abstractNumId w:val="36"/>
  </w:num>
  <w:num w:numId="15">
    <w:abstractNumId w:val="14"/>
  </w:num>
  <w:num w:numId="16">
    <w:abstractNumId w:val="33"/>
  </w:num>
  <w:num w:numId="17">
    <w:abstractNumId w:val="32"/>
  </w:num>
  <w:num w:numId="18">
    <w:abstractNumId w:val="19"/>
  </w:num>
  <w:num w:numId="19">
    <w:abstractNumId w:val="37"/>
  </w:num>
  <w:num w:numId="20">
    <w:abstractNumId w:val="45"/>
  </w:num>
  <w:num w:numId="21">
    <w:abstractNumId w:val="16"/>
  </w:num>
  <w:num w:numId="22">
    <w:abstractNumId w:val="23"/>
  </w:num>
  <w:num w:numId="23">
    <w:abstractNumId w:val="17"/>
  </w:num>
  <w:num w:numId="24">
    <w:abstractNumId w:val="40"/>
  </w:num>
  <w:num w:numId="25">
    <w:abstractNumId w:val="48"/>
  </w:num>
  <w:num w:numId="26">
    <w:abstractNumId w:val="3"/>
  </w:num>
  <w:num w:numId="27">
    <w:abstractNumId w:val="42"/>
  </w:num>
  <w:num w:numId="28">
    <w:abstractNumId w:val="1"/>
  </w:num>
  <w:num w:numId="29">
    <w:abstractNumId w:val="27"/>
  </w:num>
  <w:num w:numId="30">
    <w:abstractNumId w:val="29"/>
  </w:num>
  <w:num w:numId="31">
    <w:abstractNumId w:val="18"/>
  </w:num>
  <w:num w:numId="32">
    <w:abstractNumId w:val="31"/>
  </w:num>
  <w:num w:numId="33">
    <w:abstractNumId w:val="15"/>
  </w:num>
  <w:num w:numId="34">
    <w:abstractNumId w:val="4"/>
  </w:num>
  <w:num w:numId="35">
    <w:abstractNumId w:val="8"/>
  </w:num>
  <w:num w:numId="36">
    <w:abstractNumId w:val="6"/>
  </w:num>
  <w:num w:numId="37">
    <w:abstractNumId w:val="39"/>
  </w:num>
  <w:num w:numId="38">
    <w:abstractNumId w:val="22"/>
  </w:num>
  <w:num w:numId="39">
    <w:abstractNumId w:val="24"/>
  </w:num>
  <w:num w:numId="40">
    <w:abstractNumId w:val="7"/>
  </w:num>
  <w:num w:numId="41">
    <w:abstractNumId w:val="0"/>
  </w:num>
  <w:num w:numId="42">
    <w:abstractNumId w:val="43"/>
  </w:num>
  <w:num w:numId="43">
    <w:abstractNumId w:val="49"/>
  </w:num>
  <w:num w:numId="44">
    <w:abstractNumId w:val="2"/>
  </w:num>
  <w:num w:numId="45">
    <w:abstractNumId w:val="10"/>
  </w:num>
  <w:num w:numId="46">
    <w:abstractNumId w:val="41"/>
  </w:num>
  <w:num w:numId="47">
    <w:abstractNumId w:val="47"/>
  </w:num>
  <w:num w:numId="48">
    <w:abstractNumId w:val="12"/>
  </w:num>
  <w:num w:numId="49">
    <w:abstractNumId w:val="38"/>
  </w:num>
  <w:num w:numId="50">
    <w:abstractNumId w:val="34"/>
  </w:num>
  <w:num w:numId="51">
    <w:abstractNumId w:val="2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F96"/>
    <w:rsid w:val="0000057B"/>
    <w:rsid w:val="0000149C"/>
    <w:rsid w:val="0000247B"/>
    <w:rsid w:val="000027AB"/>
    <w:rsid w:val="0000288A"/>
    <w:rsid w:val="00004AEE"/>
    <w:rsid w:val="00006FEC"/>
    <w:rsid w:val="0000726E"/>
    <w:rsid w:val="00007385"/>
    <w:rsid w:val="000104CB"/>
    <w:rsid w:val="00012285"/>
    <w:rsid w:val="000122E6"/>
    <w:rsid w:val="000142D5"/>
    <w:rsid w:val="00014ECB"/>
    <w:rsid w:val="00014F63"/>
    <w:rsid w:val="00015092"/>
    <w:rsid w:val="00015635"/>
    <w:rsid w:val="000203C9"/>
    <w:rsid w:val="0002048C"/>
    <w:rsid w:val="0002073C"/>
    <w:rsid w:val="000300F8"/>
    <w:rsid w:val="00030181"/>
    <w:rsid w:val="00031376"/>
    <w:rsid w:val="00031801"/>
    <w:rsid w:val="0003188B"/>
    <w:rsid w:val="0003418E"/>
    <w:rsid w:val="00035D4C"/>
    <w:rsid w:val="00035EC3"/>
    <w:rsid w:val="00036A3E"/>
    <w:rsid w:val="00037045"/>
    <w:rsid w:val="00040334"/>
    <w:rsid w:val="00041C08"/>
    <w:rsid w:val="00041EC8"/>
    <w:rsid w:val="000446C1"/>
    <w:rsid w:val="00045329"/>
    <w:rsid w:val="00047F72"/>
    <w:rsid w:val="000515F1"/>
    <w:rsid w:val="000542DC"/>
    <w:rsid w:val="00056E8B"/>
    <w:rsid w:val="00057399"/>
    <w:rsid w:val="00057C7F"/>
    <w:rsid w:val="0006044E"/>
    <w:rsid w:val="00060932"/>
    <w:rsid w:val="00064031"/>
    <w:rsid w:val="000645B8"/>
    <w:rsid w:val="000646A2"/>
    <w:rsid w:val="00064958"/>
    <w:rsid w:val="00065125"/>
    <w:rsid w:val="00066155"/>
    <w:rsid w:val="000661B9"/>
    <w:rsid w:val="00066583"/>
    <w:rsid w:val="00070FE9"/>
    <w:rsid w:val="000719A1"/>
    <w:rsid w:val="0007276E"/>
    <w:rsid w:val="00072AC7"/>
    <w:rsid w:val="00073049"/>
    <w:rsid w:val="000737DE"/>
    <w:rsid w:val="00073BCD"/>
    <w:rsid w:val="00076F5D"/>
    <w:rsid w:val="000775F2"/>
    <w:rsid w:val="00080FA4"/>
    <w:rsid w:val="000855EE"/>
    <w:rsid w:val="00085D56"/>
    <w:rsid w:val="000871BA"/>
    <w:rsid w:val="00091111"/>
    <w:rsid w:val="000914CA"/>
    <w:rsid w:val="00092AAE"/>
    <w:rsid w:val="00092EAE"/>
    <w:rsid w:val="00092FB7"/>
    <w:rsid w:val="000935BA"/>
    <w:rsid w:val="00095F04"/>
    <w:rsid w:val="00096838"/>
    <w:rsid w:val="000969B9"/>
    <w:rsid w:val="0009701E"/>
    <w:rsid w:val="0009759F"/>
    <w:rsid w:val="000A2CF9"/>
    <w:rsid w:val="000A404C"/>
    <w:rsid w:val="000A5D85"/>
    <w:rsid w:val="000A6274"/>
    <w:rsid w:val="000A6F50"/>
    <w:rsid w:val="000A6F55"/>
    <w:rsid w:val="000A70CC"/>
    <w:rsid w:val="000A75EC"/>
    <w:rsid w:val="000B0369"/>
    <w:rsid w:val="000B2428"/>
    <w:rsid w:val="000B2EC3"/>
    <w:rsid w:val="000B5C1F"/>
    <w:rsid w:val="000B5F15"/>
    <w:rsid w:val="000B621D"/>
    <w:rsid w:val="000B6BB5"/>
    <w:rsid w:val="000C0334"/>
    <w:rsid w:val="000C2DEF"/>
    <w:rsid w:val="000C38F5"/>
    <w:rsid w:val="000C3CF7"/>
    <w:rsid w:val="000C5A94"/>
    <w:rsid w:val="000C7681"/>
    <w:rsid w:val="000D277E"/>
    <w:rsid w:val="000D2C4C"/>
    <w:rsid w:val="000D3AEF"/>
    <w:rsid w:val="000D56C2"/>
    <w:rsid w:val="000D5E14"/>
    <w:rsid w:val="000D5E49"/>
    <w:rsid w:val="000D7CA1"/>
    <w:rsid w:val="000E05ED"/>
    <w:rsid w:val="000E1384"/>
    <w:rsid w:val="000E24B7"/>
    <w:rsid w:val="000E26E9"/>
    <w:rsid w:val="000E324D"/>
    <w:rsid w:val="000E382B"/>
    <w:rsid w:val="000E3E94"/>
    <w:rsid w:val="000E4312"/>
    <w:rsid w:val="000E4DD3"/>
    <w:rsid w:val="000E61EE"/>
    <w:rsid w:val="000E7E35"/>
    <w:rsid w:val="000F15F1"/>
    <w:rsid w:val="000F3300"/>
    <w:rsid w:val="000F394E"/>
    <w:rsid w:val="000F4062"/>
    <w:rsid w:val="000F484E"/>
    <w:rsid w:val="000F5110"/>
    <w:rsid w:val="000F6853"/>
    <w:rsid w:val="000F6876"/>
    <w:rsid w:val="000F6AE4"/>
    <w:rsid w:val="00103D21"/>
    <w:rsid w:val="00106FBD"/>
    <w:rsid w:val="001076B7"/>
    <w:rsid w:val="001128E5"/>
    <w:rsid w:val="00112F45"/>
    <w:rsid w:val="0011515F"/>
    <w:rsid w:val="001152BF"/>
    <w:rsid w:val="00117046"/>
    <w:rsid w:val="00117BCA"/>
    <w:rsid w:val="00117DA2"/>
    <w:rsid w:val="00120EBD"/>
    <w:rsid w:val="00121B66"/>
    <w:rsid w:val="00122CCC"/>
    <w:rsid w:val="00122F9F"/>
    <w:rsid w:val="00123B0A"/>
    <w:rsid w:val="001241FB"/>
    <w:rsid w:val="00125B33"/>
    <w:rsid w:val="00126308"/>
    <w:rsid w:val="00127391"/>
    <w:rsid w:val="0012750A"/>
    <w:rsid w:val="00127CF7"/>
    <w:rsid w:val="001304C7"/>
    <w:rsid w:val="0013055F"/>
    <w:rsid w:val="00131ED8"/>
    <w:rsid w:val="001341B1"/>
    <w:rsid w:val="00134A23"/>
    <w:rsid w:val="00134E9F"/>
    <w:rsid w:val="0013592A"/>
    <w:rsid w:val="00136EA2"/>
    <w:rsid w:val="00140C24"/>
    <w:rsid w:val="00141C5B"/>
    <w:rsid w:val="00141E51"/>
    <w:rsid w:val="00143E11"/>
    <w:rsid w:val="00145074"/>
    <w:rsid w:val="001454CE"/>
    <w:rsid w:val="00146DD2"/>
    <w:rsid w:val="001503C5"/>
    <w:rsid w:val="001509EB"/>
    <w:rsid w:val="00150FB1"/>
    <w:rsid w:val="00153CBE"/>
    <w:rsid w:val="00155179"/>
    <w:rsid w:val="0015594C"/>
    <w:rsid w:val="00155A3F"/>
    <w:rsid w:val="00156052"/>
    <w:rsid w:val="0015610D"/>
    <w:rsid w:val="001605CE"/>
    <w:rsid w:val="00161195"/>
    <w:rsid w:val="0016136C"/>
    <w:rsid w:val="001613D0"/>
    <w:rsid w:val="0016204C"/>
    <w:rsid w:val="0016339B"/>
    <w:rsid w:val="001648D2"/>
    <w:rsid w:val="00164E34"/>
    <w:rsid w:val="001656F4"/>
    <w:rsid w:val="0016668A"/>
    <w:rsid w:val="00167A4E"/>
    <w:rsid w:val="0017069C"/>
    <w:rsid w:val="00170FD8"/>
    <w:rsid w:val="0017130E"/>
    <w:rsid w:val="001718AB"/>
    <w:rsid w:val="001726F1"/>
    <w:rsid w:val="001739A8"/>
    <w:rsid w:val="00174CA1"/>
    <w:rsid w:val="00176DE8"/>
    <w:rsid w:val="00177DB0"/>
    <w:rsid w:val="0018068E"/>
    <w:rsid w:val="0018322F"/>
    <w:rsid w:val="00183EDF"/>
    <w:rsid w:val="00184434"/>
    <w:rsid w:val="001850A3"/>
    <w:rsid w:val="00185954"/>
    <w:rsid w:val="0018761B"/>
    <w:rsid w:val="001876C8"/>
    <w:rsid w:val="00187E9E"/>
    <w:rsid w:val="001908B7"/>
    <w:rsid w:val="00191A13"/>
    <w:rsid w:val="00191C06"/>
    <w:rsid w:val="00192348"/>
    <w:rsid w:val="001923F8"/>
    <w:rsid w:val="0019255E"/>
    <w:rsid w:val="00195424"/>
    <w:rsid w:val="001979EB"/>
    <w:rsid w:val="00197C61"/>
    <w:rsid w:val="001A07AA"/>
    <w:rsid w:val="001A1111"/>
    <w:rsid w:val="001A33E6"/>
    <w:rsid w:val="001A5118"/>
    <w:rsid w:val="001A6217"/>
    <w:rsid w:val="001A6956"/>
    <w:rsid w:val="001A73D3"/>
    <w:rsid w:val="001A7B8B"/>
    <w:rsid w:val="001A7C9D"/>
    <w:rsid w:val="001A7CEC"/>
    <w:rsid w:val="001B153E"/>
    <w:rsid w:val="001B37E4"/>
    <w:rsid w:val="001B39CA"/>
    <w:rsid w:val="001B61B7"/>
    <w:rsid w:val="001B755D"/>
    <w:rsid w:val="001C424A"/>
    <w:rsid w:val="001C60E7"/>
    <w:rsid w:val="001C618A"/>
    <w:rsid w:val="001C6865"/>
    <w:rsid w:val="001D00D6"/>
    <w:rsid w:val="001D0DD8"/>
    <w:rsid w:val="001D15C3"/>
    <w:rsid w:val="001D2A83"/>
    <w:rsid w:val="001D2C65"/>
    <w:rsid w:val="001D3888"/>
    <w:rsid w:val="001D4569"/>
    <w:rsid w:val="001D6C57"/>
    <w:rsid w:val="001E045F"/>
    <w:rsid w:val="001E18AA"/>
    <w:rsid w:val="001E23AB"/>
    <w:rsid w:val="001E2B89"/>
    <w:rsid w:val="001E2E9A"/>
    <w:rsid w:val="001E41B8"/>
    <w:rsid w:val="001E49BC"/>
    <w:rsid w:val="001E6323"/>
    <w:rsid w:val="001E6643"/>
    <w:rsid w:val="001E7AFE"/>
    <w:rsid w:val="001F3907"/>
    <w:rsid w:val="001F43CB"/>
    <w:rsid w:val="001F458E"/>
    <w:rsid w:val="001F4AE0"/>
    <w:rsid w:val="001F5E75"/>
    <w:rsid w:val="00200E58"/>
    <w:rsid w:val="002011C3"/>
    <w:rsid w:val="00203690"/>
    <w:rsid w:val="00203ADB"/>
    <w:rsid w:val="00204CC0"/>
    <w:rsid w:val="00204D9A"/>
    <w:rsid w:val="00204ECC"/>
    <w:rsid w:val="0020609C"/>
    <w:rsid w:val="002069B6"/>
    <w:rsid w:val="00206AC8"/>
    <w:rsid w:val="00206E9E"/>
    <w:rsid w:val="00207426"/>
    <w:rsid w:val="002121FE"/>
    <w:rsid w:val="00213558"/>
    <w:rsid w:val="00215AD0"/>
    <w:rsid w:val="00216924"/>
    <w:rsid w:val="00216AEA"/>
    <w:rsid w:val="00217266"/>
    <w:rsid w:val="0021750B"/>
    <w:rsid w:val="00217805"/>
    <w:rsid w:val="0022095A"/>
    <w:rsid w:val="00222398"/>
    <w:rsid w:val="00222B7C"/>
    <w:rsid w:val="00222EB2"/>
    <w:rsid w:val="00224083"/>
    <w:rsid w:val="00224401"/>
    <w:rsid w:val="0022444E"/>
    <w:rsid w:val="00224E64"/>
    <w:rsid w:val="00225221"/>
    <w:rsid w:val="00225262"/>
    <w:rsid w:val="00225322"/>
    <w:rsid w:val="0022616C"/>
    <w:rsid w:val="002265AB"/>
    <w:rsid w:val="002315E8"/>
    <w:rsid w:val="00231F50"/>
    <w:rsid w:val="002322A6"/>
    <w:rsid w:val="002328E4"/>
    <w:rsid w:val="00232946"/>
    <w:rsid w:val="0023363A"/>
    <w:rsid w:val="00236F49"/>
    <w:rsid w:val="002409E6"/>
    <w:rsid w:val="002453A2"/>
    <w:rsid w:val="00245A55"/>
    <w:rsid w:val="00246019"/>
    <w:rsid w:val="00247120"/>
    <w:rsid w:val="002474BF"/>
    <w:rsid w:val="00247B60"/>
    <w:rsid w:val="00250039"/>
    <w:rsid w:val="002510C7"/>
    <w:rsid w:val="00253569"/>
    <w:rsid w:val="00253B2B"/>
    <w:rsid w:val="00253CE7"/>
    <w:rsid w:val="002552E9"/>
    <w:rsid w:val="0025620E"/>
    <w:rsid w:val="002601D2"/>
    <w:rsid w:val="0026282B"/>
    <w:rsid w:val="00263E63"/>
    <w:rsid w:val="00263ED0"/>
    <w:rsid w:val="00264611"/>
    <w:rsid w:val="00264FCF"/>
    <w:rsid w:val="0026662E"/>
    <w:rsid w:val="002675E5"/>
    <w:rsid w:val="00267806"/>
    <w:rsid w:val="00270AD5"/>
    <w:rsid w:val="00272A6E"/>
    <w:rsid w:val="00274658"/>
    <w:rsid w:val="002746C9"/>
    <w:rsid w:val="002748BB"/>
    <w:rsid w:val="0027619A"/>
    <w:rsid w:val="00276203"/>
    <w:rsid w:val="00280189"/>
    <w:rsid w:val="00280629"/>
    <w:rsid w:val="0028148B"/>
    <w:rsid w:val="0028244C"/>
    <w:rsid w:val="0028316D"/>
    <w:rsid w:val="0028357D"/>
    <w:rsid w:val="00284634"/>
    <w:rsid w:val="002849F0"/>
    <w:rsid w:val="00286657"/>
    <w:rsid w:val="00286C01"/>
    <w:rsid w:val="002877DD"/>
    <w:rsid w:val="00287FEC"/>
    <w:rsid w:val="002925AC"/>
    <w:rsid w:val="00294A31"/>
    <w:rsid w:val="002A160C"/>
    <w:rsid w:val="002A3762"/>
    <w:rsid w:val="002A3B10"/>
    <w:rsid w:val="002A3B9A"/>
    <w:rsid w:val="002A3CE5"/>
    <w:rsid w:val="002A3F0D"/>
    <w:rsid w:val="002A42EF"/>
    <w:rsid w:val="002A4F87"/>
    <w:rsid w:val="002A6558"/>
    <w:rsid w:val="002B0DDC"/>
    <w:rsid w:val="002B102F"/>
    <w:rsid w:val="002B181D"/>
    <w:rsid w:val="002B1B8E"/>
    <w:rsid w:val="002B4524"/>
    <w:rsid w:val="002B5CC8"/>
    <w:rsid w:val="002B5FF0"/>
    <w:rsid w:val="002B60F4"/>
    <w:rsid w:val="002B66C7"/>
    <w:rsid w:val="002B66D2"/>
    <w:rsid w:val="002B6E5A"/>
    <w:rsid w:val="002C002B"/>
    <w:rsid w:val="002C177C"/>
    <w:rsid w:val="002C1E2E"/>
    <w:rsid w:val="002C4A61"/>
    <w:rsid w:val="002C6E51"/>
    <w:rsid w:val="002D0055"/>
    <w:rsid w:val="002D0CFE"/>
    <w:rsid w:val="002D1816"/>
    <w:rsid w:val="002D1E5D"/>
    <w:rsid w:val="002D1F02"/>
    <w:rsid w:val="002D2617"/>
    <w:rsid w:val="002D4482"/>
    <w:rsid w:val="002D49EE"/>
    <w:rsid w:val="002D65F2"/>
    <w:rsid w:val="002D68C2"/>
    <w:rsid w:val="002D724C"/>
    <w:rsid w:val="002D7895"/>
    <w:rsid w:val="002E1614"/>
    <w:rsid w:val="002E179C"/>
    <w:rsid w:val="002E2DED"/>
    <w:rsid w:val="002E2E28"/>
    <w:rsid w:val="002E3EA6"/>
    <w:rsid w:val="002E488A"/>
    <w:rsid w:val="002E548C"/>
    <w:rsid w:val="002E78C5"/>
    <w:rsid w:val="002F072D"/>
    <w:rsid w:val="002F1323"/>
    <w:rsid w:val="002F2161"/>
    <w:rsid w:val="002F2287"/>
    <w:rsid w:val="002F2C11"/>
    <w:rsid w:val="002F4139"/>
    <w:rsid w:val="002F5C71"/>
    <w:rsid w:val="002F71EF"/>
    <w:rsid w:val="002F7268"/>
    <w:rsid w:val="003031AB"/>
    <w:rsid w:val="003044E4"/>
    <w:rsid w:val="00304893"/>
    <w:rsid w:val="00305032"/>
    <w:rsid w:val="00305E64"/>
    <w:rsid w:val="003068CD"/>
    <w:rsid w:val="00307BD2"/>
    <w:rsid w:val="003111F3"/>
    <w:rsid w:val="00311223"/>
    <w:rsid w:val="003114ED"/>
    <w:rsid w:val="00312E26"/>
    <w:rsid w:val="00312F23"/>
    <w:rsid w:val="00312F7F"/>
    <w:rsid w:val="0031410F"/>
    <w:rsid w:val="00314B20"/>
    <w:rsid w:val="00315AA4"/>
    <w:rsid w:val="00315E5E"/>
    <w:rsid w:val="00316A2C"/>
    <w:rsid w:val="00316BB9"/>
    <w:rsid w:val="00320082"/>
    <w:rsid w:val="003207FC"/>
    <w:rsid w:val="00321D2F"/>
    <w:rsid w:val="00323796"/>
    <w:rsid w:val="003237D1"/>
    <w:rsid w:val="00323FBA"/>
    <w:rsid w:val="003322E8"/>
    <w:rsid w:val="00333092"/>
    <w:rsid w:val="00333EB0"/>
    <w:rsid w:val="00334B31"/>
    <w:rsid w:val="00334CA8"/>
    <w:rsid w:val="003364DA"/>
    <w:rsid w:val="003364F7"/>
    <w:rsid w:val="003367D2"/>
    <w:rsid w:val="0033728D"/>
    <w:rsid w:val="003408A9"/>
    <w:rsid w:val="00342070"/>
    <w:rsid w:val="0034334B"/>
    <w:rsid w:val="0034437A"/>
    <w:rsid w:val="00345415"/>
    <w:rsid w:val="00345F22"/>
    <w:rsid w:val="003465B5"/>
    <w:rsid w:val="003465E1"/>
    <w:rsid w:val="00346C1D"/>
    <w:rsid w:val="00350576"/>
    <w:rsid w:val="00350768"/>
    <w:rsid w:val="003522FD"/>
    <w:rsid w:val="00353716"/>
    <w:rsid w:val="00353F6D"/>
    <w:rsid w:val="003561CB"/>
    <w:rsid w:val="00356224"/>
    <w:rsid w:val="003601A4"/>
    <w:rsid w:val="0036081B"/>
    <w:rsid w:val="0036095A"/>
    <w:rsid w:val="00362192"/>
    <w:rsid w:val="003626F9"/>
    <w:rsid w:val="003629A8"/>
    <w:rsid w:val="00362A56"/>
    <w:rsid w:val="00363652"/>
    <w:rsid w:val="00363DBD"/>
    <w:rsid w:val="00363F9F"/>
    <w:rsid w:val="003649AE"/>
    <w:rsid w:val="00364C12"/>
    <w:rsid w:val="00365848"/>
    <w:rsid w:val="0036704C"/>
    <w:rsid w:val="003672DC"/>
    <w:rsid w:val="00367A95"/>
    <w:rsid w:val="0037004D"/>
    <w:rsid w:val="00370715"/>
    <w:rsid w:val="00371761"/>
    <w:rsid w:val="00371CD1"/>
    <w:rsid w:val="00371EE8"/>
    <w:rsid w:val="0037206E"/>
    <w:rsid w:val="003720BE"/>
    <w:rsid w:val="00372E56"/>
    <w:rsid w:val="00375530"/>
    <w:rsid w:val="003759C3"/>
    <w:rsid w:val="00376268"/>
    <w:rsid w:val="00377C2F"/>
    <w:rsid w:val="00380463"/>
    <w:rsid w:val="003805AD"/>
    <w:rsid w:val="003806A6"/>
    <w:rsid w:val="00383039"/>
    <w:rsid w:val="00385F82"/>
    <w:rsid w:val="0038795B"/>
    <w:rsid w:val="00387BD5"/>
    <w:rsid w:val="00387CD3"/>
    <w:rsid w:val="00390D9A"/>
    <w:rsid w:val="0039295E"/>
    <w:rsid w:val="00392D70"/>
    <w:rsid w:val="00392F41"/>
    <w:rsid w:val="00394F88"/>
    <w:rsid w:val="00396465"/>
    <w:rsid w:val="00396781"/>
    <w:rsid w:val="003A0130"/>
    <w:rsid w:val="003A031A"/>
    <w:rsid w:val="003A07A8"/>
    <w:rsid w:val="003A0A7A"/>
    <w:rsid w:val="003A125E"/>
    <w:rsid w:val="003A25B0"/>
    <w:rsid w:val="003A442E"/>
    <w:rsid w:val="003A509B"/>
    <w:rsid w:val="003A6AED"/>
    <w:rsid w:val="003A74C8"/>
    <w:rsid w:val="003B1000"/>
    <w:rsid w:val="003B1634"/>
    <w:rsid w:val="003B35B3"/>
    <w:rsid w:val="003B3659"/>
    <w:rsid w:val="003B3E12"/>
    <w:rsid w:val="003B5F5C"/>
    <w:rsid w:val="003B5FBA"/>
    <w:rsid w:val="003C35FA"/>
    <w:rsid w:val="003C3603"/>
    <w:rsid w:val="003C42E3"/>
    <w:rsid w:val="003C46CB"/>
    <w:rsid w:val="003C69FD"/>
    <w:rsid w:val="003C6B60"/>
    <w:rsid w:val="003D1939"/>
    <w:rsid w:val="003D72AF"/>
    <w:rsid w:val="003E1276"/>
    <w:rsid w:val="003E17B3"/>
    <w:rsid w:val="003E32C0"/>
    <w:rsid w:val="003E34EA"/>
    <w:rsid w:val="003E77AD"/>
    <w:rsid w:val="003F0065"/>
    <w:rsid w:val="003F04D5"/>
    <w:rsid w:val="003F1A6C"/>
    <w:rsid w:val="003F1C26"/>
    <w:rsid w:val="003F53A5"/>
    <w:rsid w:val="003F5883"/>
    <w:rsid w:val="003F601B"/>
    <w:rsid w:val="003F68F8"/>
    <w:rsid w:val="00400C7E"/>
    <w:rsid w:val="0040122C"/>
    <w:rsid w:val="00401D28"/>
    <w:rsid w:val="004022EB"/>
    <w:rsid w:val="00403A14"/>
    <w:rsid w:val="00403F58"/>
    <w:rsid w:val="004042D8"/>
    <w:rsid w:val="004057DD"/>
    <w:rsid w:val="00405A2E"/>
    <w:rsid w:val="00406B04"/>
    <w:rsid w:val="004102D1"/>
    <w:rsid w:val="0041151C"/>
    <w:rsid w:val="00411D00"/>
    <w:rsid w:val="004127CC"/>
    <w:rsid w:val="0041285E"/>
    <w:rsid w:val="004156F3"/>
    <w:rsid w:val="004160DE"/>
    <w:rsid w:val="00417F1F"/>
    <w:rsid w:val="00422DBA"/>
    <w:rsid w:val="00423EB5"/>
    <w:rsid w:val="00424091"/>
    <w:rsid w:val="00432001"/>
    <w:rsid w:val="00433FF8"/>
    <w:rsid w:val="0043547A"/>
    <w:rsid w:val="004354D0"/>
    <w:rsid w:val="00441B7E"/>
    <w:rsid w:val="00442688"/>
    <w:rsid w:val="00442983"/>
    <w:rsid w:val="00450120"/>
    <w:rsid w:val="00451745"/>
    <w:rsid w:val="00451B28"/>
    <w:rsid w:val="0045282C"/>
    <w:rsid w:val="00454991"/>
    <w:rsid w:val="00454A39"/>
    <w:rsid w:val="004558BD"/>
    <w:rsid w:val="0045595E"/>
    <w:rsid w:val="00455FA6"/>
    <w:rsid w:val="00461264"/>
    <w:rsid w:val="00461F01"/>
    <w:rsid w:val="00463720"/>
    <w:rsid w:val="00463F2A"/>
    <w:rsid w:val="004644A9"/>
    <w:rsid w:val="00467584"/>
    <w:rsid w:val="00470177"/>
    <w:rsid w:val="00471143"/>
    <w:rsid w:val="00472771"/>
    <w:rsid w:val="00472A24"/>
    <w:rsid w:val="00472B68"/>
    <w:rsid w:val="004730D4"/>
    <w:rsid w:val="00475FF7"/>
    <w:rsid w:val="004770A6"/>
    <w:rsid w:val="00477259"/>
    <w:rsid w:val="00477355"/>
    <w:rsid w:val="004775A0"/>
    <w:rsid w:val="00480C07"/>
    <w:rsid w:val="00482EA1"/>
    <w:rsid w:val="00482F07"/>
    <w:rsid w:val="00483C4F"/>
    <w:rsid w:val="004849AE"/>
    <w:rsid w:val="0048501C"/>
    <w:rsid w:val="00485970"/>
    <w:rsid w:val="00485A86"/>
    <w:rsid w:val="00485BF8"/>
    <w:rsid w:val="0049148B"/>
    <w:rsid w:val="004937E1"/>
    <w:rsid w:val="00493A2F"/>
    <w:rsid w:val="0049492C"/>
    <w:rsid w:val="004953AD"/>
    <w:rsid w:val="0049586C"/>
    <w:rsid w:val="00495C84"/>
    <w:rsid w:val="0049696D"/>
    <w:rsid w:val="00496DFB"/>
    <w:rsid w:val="00497A5B"/>
    <w:rsid w:val="004A0682"/>
    <w:rsid w:val="004A1194"/>
    <w:rsid w:val="004A1495"/>
    <w:rsid w:val="004A1506"/>
    <w:rsid w:val="004A1792"/>
    <w:rsid w:val="004A2663"/>
    <w:rsid w:val="004A2BFE"/>
    <w:rsid w:val="004A323F"/>
    <w:rsid w:val="004A4BD7"/>
    <w:rsid w:val="004A55CA"/>
    <w:rsid w:val="004A59D6"/>
    <w:rsid w:val="004B11F4"/>
    <w:rsid w:val="004B3CDD"/>
    <w:rsid w:val="004B42EE"/>
    <w:rsid w:val="004B4828"/>
    <w:rsid w:val="004B4D1A"/>
    <w:rsid w:val="004B73ED"/>
    <w:rsid w:val="004C025F"/>
    <w:rsid w:val="004C0C5D"/>
    <w:rsid w:val="004C2076"/>
    <w:rsid w:val="004C3B5E"/>
    <w:rsid w:val="004C44A9"/>
    <w:rsid w:val="004C4812"/>
    <w:rsid w:val="004C4C5A"/>
    <w:rsid w:val="004D0472"/>
    <w:rsid w:val="004D065D"/>
    <w:rsid w:val="004D2B5A"/>
    <w:rsid w:val="004D407F"/>
    <w:rsid w:val="004D40B3"/>
    <w:rsid w:val="004D4AB5"/>
    <w:rsid w:val="004E0B7B"/>
    <w:rsid w:val="004E0BCB"/>
    <w:rsid w:val="004E0F46"/>
    <w:rsid w:val="004E3352"/>
    <w:rsid w:val="004E3C5C"/>
    <w:rsid w:val="004E426A"/>
    <w:rsid w:val="004E475D"/>
    <w:rsid w:val="004E479C"/>
    <w:rsid w:val="004E5218"/>
    <w:rsid w:val="004F2473"/>
    <w:rsid w:val="004F24C7"/>
    <w:rsid w:val="004F27BF"/>
    <w:rsid w:val="004F30FD"/>
    <w:rsid w:val="004F36C5"/>
    <w:rsid w:val="004F3D4D"/>
    <w:rsid w:val="004F41B7"/>
    <w:rsid w:val="004F5A76"/>
    <w:rsid w:val="004F7DDE"/>
    <w:rsid w:val="00500EE0"/>
    <w:rsid w:val="005024F9"/>
    <w:rsid w:val="00502659"/>
    <w:rsid w:val="00502DD4"/>
    <w:rsid w:val="00502F35"/>
    <w:rsid w:val="00504465"/>
    <w:rsid w:val="005057DA"/>
    <w:rsid w:val="00505BFF"/>
    <w:rsid w:val="005070E0"/>
    <w:rsid w:val="00507ABA"/>
    <w:rsid w:val="005113F4"/>
    <w:rsid w:val="00512888"/>
    <w:rsid w:val="00513D86"/>
    <w:rsid w:val="005147F8"/>
    <w:rsid w:val="0051495B"/>
    <w:rsid w:val="00514B49"/>
    <w:rsid w:val="00515399"/>
    <w:rsid w:val="0051543C"/>
    <w:rsid w:val="00516053"/>
    <w:rsid w:val="00516EAB"/>
    <w:rsid w:val="00516FE5"/>
    <w:rsid w:val="00517BF1"/>
    <w:rsid w:val="00520431"/>
    <w:rsid w:val="005211DB"/>
    <w:rsid w:val="00522546"/>
    <w:rsid w:val="00522F7D"/>
    <w:rsid w:val="0052351B"/>
    <w:rsid w:val="00523534"/>
    <w:rsid w:val="00523CA4"/>
    <w:rsid w:val="00524D6E"/>
    <w:rsid w:val="0052519F"/>
    <w:rsid w:val="00526EDC"/>
    <w:rsid w:val="005270FB"/>
    <w:rsid w:val="00527A4B"/>
    <w:rsid w:val="0053120D"/>
    <w:rsid w:val="005356C3"/>
    <w:rsid w:val="005359C9"/>
    <w:rsid w:val="005376A0"/>
    <w:rsid w:val="00537877"/>
    <w:rsid w:val="005402C3"/>
    <w:rsid w:val="00540FD1"/>
    <w:rsid w:val="00542CAD"/>
    <w:rsid w:val="005434B3"/>
    <w:rsid w:val="00544ED1"/>
    <w:rsid w:val="005453C9"/>
    <w:rsid w:val="00550384"/>
    <w:rsid w:val="005508D7"/>
    <w:rsid w:val="00551A21"/>
    <w:rsid w:val="00552D2D"/>
    <w:rsid w:val="00552E23"/>
    <w:rsid w:val="005537DF"/>
    <w:rsid w:val="00553A1D"/>
    <w:rsid w:val="005546EC"/>
    <w:rsid w:val="00554721"/>
    <w:rsid w:val="00555D85"/>
    <w:rsid w:val="00557EF7"/>
    <w:rsid w:val="00560359"/>
    <w:rsid w:val="005603AC"/>
    <w:rsid w:val="0056072C"/>
    <w:rsid w:val="00560B24"/>
    <w:rsid w:val="005639F1"/>
    <w:rsid w:val="0056449D"/>
    <w:rsid w:val="00564B29"/>
    <w:rsid w:val="00565703"/>
    <w:rsid w:val="00565C67"/>
    <w:rsid w:val="00566C1A"/>
    <w:rsid w:val="00570368"/>
    <w:rsid w:val="005706E6"/>
    <w:rsid w:val="00570ED7"/>
    <w:rsid w:val="00570F8D"/>
    <w:rsid w:val="00571672"/>
    <w:rsid w:val="005722C1"/>
    <w:rsid w:val="005747FF"/>
    <w:rsid w:val="00574DFF"/>
    <w:rsid w:val="00575976"/>
    <w:rsid w:val="00575F57"/>
    <w:rsid w:val="0057625E"/>
    <w:rsid w:val="005765A3"/>
    <w:rsid w:val="00576EF1"/>
    <w:rsid w:val="00577684"/>
    <w:rsid w:val="00582B84"/>
    <w:rsid w:val="0058390E"/>
    <w:rsid w:val="00583F06"/>
    <w:rsid w:val="0058493C"/>
    <w:rsid w:val="00585341"/>
    <w:rsid w:val="00586D22"/>
    <w:rsid w:val="00587641"/>
    <w:rsid w:val="00587BEB"/>
    <w:rsid w:val="00591EEF"/>
    <w:rsid w:val="00592E0A"/>
    <w:rsid w:val="005948B5"/>
    <w:rsid w:val="00595AA4"/>
    <w:rsid w:val="00596086"/>
    <w:rsid w:val="00596E0B"/>
    <w:rsid w:val="005A0075"/>
    <w:rsid w:val="005A02AC"/>
    <w:rsid w:val="005A1564"/>
    <w:rsid w:val="005A160B"/>
    <w:rsid w:val="005A1614"/>
    <w:rsid w:val="005A17FE"/>
    <w:rsid w:val="005A1D7F"/>
    <w:rsid w:val="005A415F"/>
    <w:rsid w:val="005A4B12"/>
    <w:rsid w:val="005A7BD7"/>
    <w:rsid w:val="005B01CE"/>
    <w:rsid w:val="005B29CE"/>
    <w:rsid w:val="005B2A15"/>
    <w:rsid w:val="005B3297"/>
    <w:rsid w:val="005B3839"/>
    <w:rsid w:val="005B3A51"/>
    <w:rsid w:val="005B3B27"/>
    <w:rsid w:val="005B49B9"/>
    <w:rsid w:val="005B64B6"/>
    <w:rsid w:val="005C1E7B"/>
    <w:rsid w:val="005C36D2"/>
    <w:rsid w:val="005C3B7D"/>
    <w:rsid w:val="005C3EC4"/>
    <w:rsid w:val="005C4033"/>
    <w:rsid w:val="005C62B7"/>
    <w:rsid w:val="005C6D64"/>
    <w:rsid w:val="005C6EEE"/>
    <w:rsid w:val="005C7A09"/>
    <w:rsid w:val="005C7B83"/>
    <w:rsid w:val="005D13EC"/>
    <w:rsid w:val="005D35EF"/>
    <w:rsid w:val="005D71AD"/>
    <w:rsid w:val="005D7354"/>
    <w:rsid w:val="005D79C8"/>
    <w:rsid w:val="005D7D45"/>
    <w:rsid w:val="005E05CE"/>
    <w:rsid w:val="005E1619"/>
    <w:rsid w:val="005E228C"/>
    <w:rsid w:val="005E2AC4"/>
    <w:rsid w:val="005E3B59"/>
    <w:rsid w:val="005E4C33"/>
    <w:rsid w:val="005E5868"/>
    <w:rsid w:val="005E7567"/>
    <w:rsid w:val="005E7B91"/>
    <w:rsid w:val="005E7F63"/>
    <w:rsid w:val="005F0272"/>
    <w:rsid w:val="005F04D8"/>
    <w:rsid w:val="005F05A6"/>
    <w:rsid w:val="005F1917"/>
    <w:rsid w:val="005F1F54"/>
    <w:rsid w:val="005F2181"/>
    <w:rsid w:val="005F24AE"/>
    <w:rsid w:val="005F4085"/>
    <w:rsid w:val="005F4E3A"/>
    <w:rsid w:val="005F50B2"/>
    <w:rsid w:val="005F5F44"/>
    <w:rsid w:val="00600A87"/>
    <w:rsid w:val="00603513"/>
    <w:rsid w:val="0060422B"/>
    <w:rsid w:val="0060480F"/>
    <w:rsid w:val="006109AC"/>
    <w:rsid w:val="00611BB2"/>
    <w:rsid w:val="00612CDE"/>
    <w:rsid w:val="00621CAF"/>
    <w:rsid w:val="00621F70"/>
    <w:rsid w:val="006221F8"/>
    <w:rsid w:val="00623FA2"/>
    <w:rsid w:val="00627695"/>
    <w:rsid w:val="00627D93"/>
    <w:rsid w:val="0063085E"/>
    <w:rsid w:val="006313AC"/>
    <w:rsid w:val="00631EC4"/>
    <w:rsid w:val="00632B48"/>
    <w:rsid w:val="00633805"/>
    <w:rsid w:val="00634381"/>
    <w:rsid w:val="0063455D"/>
    <w:rsid w:val="00635464"/>
    <w:rsid w:val="00635869"/>
    <w:rsid w:val="00635ECE"/>
    <w:rsid w:val="00636E5B"/>
    <w:rsid w:val="0064181A"/>
    <w:rsid w:val="00642825"/>
    <w:rsid w:val="00643181"/>
    <w:rsid w:val="00643292"/>
    <w:rsid w:val="00645517"/>
    <w:rsid w:val="006458B7"/>
    <w:rsid w:val="00646812"/>
    <w:rsid w:val="00646B99"/>
    <w:rsid w:val="00647234"/>
    <w:rsid w:val="00650427"/>
    <w:rsid w:val="006551BD"/>
    <w:rsid w:val="00656371"/>
    <w:rsid w:val="00656A8B"/>
    <w:rsid w:val="00657BFA"/>
    <w:rsid w:val="00663B46"/>
    <w:rsid w:val="00667C3E"/>
    <w:rsid w:val="00667F7E"/>
    <w:rsid w:val="00670549"/>
    <w:rsid w:val="00670DA6"/>
    <w:rsid w:val="0067736D"/>
    <w:rsid w:val="00677472"/>
    <w:rsid w:val="006803CD"/>
    <w:rsid w:val="006817B4"/>
    <w:rsid w:val="00681AE6"/>
    <w:rsid w:val="00681C21"/>
    <w:rsid w:val="00682152"/>
    <w:rsid w:val="00682C4E"/>
    <w:rsid w:val="00686427"/>
    <w:rsid w:val="00686CF1"/>
    <w:rsid w:val="00687C6F"/>
    <w:rsid w:val="00691085"/>
    <w:rsid w:val="00691D46"/>
    <w:rsid w:val="00693E56"/>
    <w:rsid w:val="00694543"/>
    <w:rsid w:val="0069486F"/>
    <w:rsid w:val="00695F3D"/>
    <w:rsid w:val="0069719B"/>
    <w:rsid w:val="006975E9"/>
    <w:rsid w:val="00697612"/>
    <w:rsid w:val="006A0E10"/>
    <w:rsid w:val="006A2E61"/>
    <w:rsid w:val="006A49AF"/>
    <w:rsid w:val="006A56C7"/>
    <w:rsid w:val="006A6388"/>
    <w:rsid w:val="006B0BFC"/>
    <w:rsid w:val="006B1B5E"/>
    <w:rsid w:val="006B26C8"/>
    <w:rsid w:val="006B3868"/>
    <w:rsid w:val="006B523F"/>
    <w:rsid w:val="006B66FB"/>
    <w:rsid w:val="006B6BD9"/>
    <w:rsid w:val="006B6F8D"/>
    <w:rsid w:val="006B754C"/>
    <w:rsid w:val="006C47B6"/>
    <w:rsid w:val="006C4A32"/>
    <w:rsid w:val="006C7438"/>
    <w:rsid w:val="006C761B"/>
    <w:rsid w:val="006C76A6"/>
    <w:rsid w:val="006D015B"/>
    <w:rsid w:val="006D1139"/>
    <w:rsid w:val="006D1686"/>
    <w:rsid w:val="006D29C1"/>
    <w:rsid w:val="006D2FB7"/>
    <w:rsid w:val="006D3065"/>
    <w:rsid w:val="006D41E2"/>
    <w:rsid w:val="006D444E"/>
    <w:rsid w:val="006D45D6"/>
    <w:rsid w:val="006D6589"/>
    <w:rsid w:val="006E080E"/>
    <w:rsid w:val="006E23C5"/>
    <w:rsid w:val="006E2B7A"/>
    <w:rsid w:val="006E3BDF"/>
    <w:rsid w:val="006E3FC7"/>
    <w:rsid w:val="006E50D0"/>
    <w:rsid w:val="006E56CB"/>
    <w:rsid w:val="006E5C82"/>
    <w:rsid w:val="006E72F1"/>
    <w:rsid w:val="006F08ED"/>
    <w:rsid w:val="006F1540"/>
    <w:rsid w:val="006F23E6"/>
    <w:rsid w:val="006F373A"/>
    <w:rsid w:val="006F38F3"/>
    <w:rsid w:val="006F40E1"/>
    <w:rsid w:val="006F4435"/>
    <w:rsid w:val="006F4EC1"/>
    <w:rsid w:val="006F5BC8"/>
    <w:rsid w:val="007003B6"/>
    <w:rsid w:val="0070111A"/>
    <w:rsid w:val="007013FE"/>
    <w:rsid w:val="007041AD"/>
    <w:rsid w:val="00705AD4"/>
    <w:rsid w:val="00705BE7"/>
    <w:rsid w:val="0070732D"/>
    <w:rsid w:val="00710165"/>
    <w:rsid w:val="007122CA"/>
    <w:rsid w:val="007134E1"/>
    <w:rsid w:val="007169A8"/>
    <w:rsid w:val="00717672"/>
    <w:rsid w:val="00720CC1"/>
    <w:rsid w:val="00721F86"/>
    <w:rsid w:val="00722191"/>
    <w:rsid w:val="00722201"/>
    <w:rsid w:val="007230CE"/>
    <w:rsid w:val="00723C68"/>
    <w:rsid w:val="00723F80"/>
    <w:rsid w:val="007243A7"/>
    <w:rsid w:val="00724E36"/>
    <w:rsid w:val="00725408"/>
    <w:rsid w:val="007271C6"/>
    <w:rsid w:val="0072769F"/>
    <w:rsid w:val="0073273B"/>
    <w:rsid w:val="00732A27"/>
    <w:rsid w:val="00732F21"/>
    <w:rsid w:val="0073650D"/>
    <w:rsid w:val="0073685A"/>
    <w:rsid w:val="00736D72"/>
    <w:rsid w:val="00737BBD"/>
    <w:rsid w:val="00740E4D"/>
    <w:rsid w:val="007413FC"/>
    <w:rsid w:val="00741AC6"/>
    <w:rsid w:val="00742842"/>
    <w:rsid w:val="00743C36"/>
    <w:rsid w:val="00745445"/>
    <w:rsid w:val="00746C04"/>
    <w:rsid w:val="00747B45"/>
    <w:rsid w:val="00747C86"/>
    <w:rsid w:val="00747FC2"/>
    <w:rsid w:val="00750C49"/>
    <w:rsid w:val="0075194D"/>
    <w:rsid w:val="00752664"/>
    <w:rsid w:val="00753740"/>
    <w:rsid w:val="00754C0B"/>
    <w:rsid w:val="0075715C"/>
    <w:rsid w:val="00757238"/>
    <w:rsid w:val="0076056D"/>
    <w:rsid w:val="00760B7A"/>
    <w:rsid w:val="00762F05"/>
    <w:rsid w:val="0076431E"/>
    <w:rsid w:val="007648ED"/>
    <w:rsid w:val="00765375"/>
    <w:rsid w:val="007655D1"/>
    <w:rsid w:val="007705C8"/>
    <w:rsid w:val="00770EFF"/>
    <w:rsid w:val="00771304"/>
    <w:rsid w:val="007744D4"/>
    <w:rsid w:val="00775122"/>
    <w:rsid w:val="0077611B"/>
    <w:rsid w:val="007771DD"/>
    <w:rsid w:val="00781C2D"/>
    <w:rsid w:val="00782449"/>
    <w:rsid w:val="007842CE"/>
    <w:rsid w:val="00784E99"/>
    <w:rsid w:val="007852D9"/>
    <w:rsid w:val="007862CA"/>
    <w:rsid w:val="0078680A"/>
    <w:rsid w:val="0078738F"/>
    <w:rsid w:val="00791FA2"/>
    <w:rsid w:val="00794AF0"/>
    <w:rsid w:val="007969F0"/>
    <w:rsid w:val="0079707A"/>
    <w:rsid w:val="007A0623"/>
    <w:rsid w:val="007A15D7"/>
    <w:rsid w:val="007A170E"/>
    <w:rsid w:val="007A1ED1"/>
    <w:rsid w:val="007A2764"/>
    <w:rsid w:val="007A4FD3"/>
    <w:rsid w:val="007A55E5"/>
    <w:rsid w:val="007A6926"/>
    <w:rsid w:val="007A6FA4"/>
    <w:rsid w:val="007A700D"/>
    <w:rsid w:val="007A7E62"/>
    <w:rsid w:val="007B0256"/>
    <w:rsid w:val="007B24CE"/>
    <w:rsid w:val="007B7066"/>
    <w:rsid w:val="007B72CA"/>
    <w:rsid w:val="007C0AB0"/>
    <w:rsid w:val="007C2D61"/>
    <w:rsid w:val="007C2E6A"/>
    <w:rsid w:val="007C48B5"/>
    <w:rsid w:val="007C4D3B"/>
    <w:rsid w:val="007C5E57"/>
    <w:rsid w:val="007C667C"/>
    <w:rsid w:val="007C7E8F"/>
    <w:rsid w:val="007D025B"/>
    <w:rsid w:val="007D106A"/>
    <w:rsid w:val="007D202C"/>
    <w:rsid w:val="007D2576"/>
    <w:rsid w:val="007D3196"/>
    <w:rsid w:val="007D3E20"/>
    <w:rsid w:val="007D40BA"/>
    <w:rsid w:val="007D4FB2"/>
    <w:rsid w:val="007D58A0"/>
    <w:rsid w:val="007D63FB"/>
    <w:rsid w:val="007D6BE5"/>
    <w:rsid w:val="007E2B56"/>
    <w:rsid w:val="007E463E"/>
    <w:rsid w:val="007E53BF"/>
    <w:rsid w:val="007E6529"/>
    <w:rsid w:val="007E7983"/>
    <w:rsid w:val="007F5D58"/>
    <w:rsid w:val="007F6999"/>
    <w:rsid w:val="007F7980"/>
    <w:rsid w:val="007F7FEA"/>
    <w:rsid w:val="008006BF"/>
    <w:rsid w:val="00802CAB"/>
    <w:rsid w:val="0080495B"/>
    <w:rsid w:val="00804D2C"/>
    <w:rsid w:val="008058E1"/>
    <w:rsid w:val="008070D9"/>
    <w:rsid w:val="00810498"/>
    <w:rsid w:val="00810AA9"/>
    <w:rsid w:val="00811145"/>
    <w:rsid w:val="00811623"/>
    <w:rsid w:val="00814E75"/>
    <w:rsid w:val="00815010"/>
    <w:rsid w:val="00815906"/>
    <w:rsid w:val="00815EAF"/>
    <w:rsid w:val="00816343"/>
    <w:rsid w:val="008168CD"/>
    <w:rsid w:val="008168F4"/>
    <w:rsid w:val="00816E4F"/>
    <w:rsid w:val="008178FF"/>
    <w:rsid w:val="00817C93"/>
    <w:rsid w:val="008202A4"/>
    <w:rsid w:val="00821AEC"/>
    <w:rsid w:val="00823883"/>
    <w:rsid w:val="00824C5E"/>
    <w:rsid w:val="00824CCF"/>
    <w:rsid w:val="008259B6"/>
    <w:rsid w:val="00826461"/>
    <w:rsid w:val="00826A50"/>
    <w:rsid w:val="008277D0"/>
    <w:rsid w:val="008306B9"/>
    <w:rsid w:val="0083207B"/>
    <w:rsid w:val="00832556"/>
    <w:rsid w:val="008361A3"/>
    <w:rsid w:val="008368C9"/>
    <w:rsid w:val="00840E41"/>
    <w:rsid w:val="00840E61"/>
    <w:rsid w:val="0084320F"/>
    <w:rsid w:val="00844F3C"/>
    <w:rsid w:val="008454F8"/>
    <w:rsid w:val="00846647"/>
    <w:rsid w:val="00850B5A"/>
    <w:rsid w:val="00850C4B"/>
    <w:rsid w:val="0085183A"/>
    <w:rsid w:val="00851C52"/>
    <w:rsid w:val="00852D28"/>
    <w:rsid w:val="0085466C"/>
    <w:rsid w:val="00854FF5"/>
    <w:rsid w:val="00856395"/>
    <w:rsid w:val="00860FEE"/>
    <w:rsid w:val="0086588A"/>
    <w:rsid w:val="00866B40"/>
    <w:rsid w:val="0086722C"/>
    <w:rsid w:val="00867C5D"/>
    <w:rsid w:val="008716F6"/>
    <w:rsid w:val="00872181"/>
    <w:rsid w:val="00873892"/>
    <w:rsid w:val="00873D9F"/>
    <w:rsid w:val="00873FBD"/>
    <w:rsid w:val="00874D58"/>
    <w:rsid w:val="008754E0"/>
    <w:rsid w:val="0087733F"/>
    <w:rsid w:val="00877659"/>
    <w:rsid w:val="008812C3"/>
    <w:rsid w:val="00884795"/>
    <w:rsid w:val="0088572A"/>
    <w:rsid w:val="00885D11"/>
    <w:rsid w:val="00885ECF"/>
    <w:rsid w:val="00886339"/>
    <w:rsid w:val="00886C00"/>
    <w:rsid w:val="00887688"/>
    <w:rsid w:val="008909F4"/>
    <w:rsid w:val="008918C8"/>
    <w:rsid w:val="00891A0B"/>
    <w:rsid w:val="00891B8B"/>
    <w:rsid w:val="00893A63"/>
    <w:rsid w:val="00895CD7"/>
    <w:rsid w:val="00895F34"/>
    <w:rsid w:val="008A0A12"/>
    <w:rsid w:val="008A17FD"/>
    <w:rsid w:val="008A1E1F"/>
    <w:rsid w:val="008A1E39"/>
    <w:rsid w:val="008A3530"/>
    <w:rsid w:val="008A3E67"/>
    <w:rsid w:val="008A5335"/>
    <w:rsid w:val="008A5B46"/>
    <w:rsid w:val="008A5F96"/>
    <w:rsid w:val="008A6E3F"/>
    <w:rsid w:val="008A757C"/>
    <w:rsid w:val="008B4125"/>
    <w:rsid w:val="008B4A06"/>
    <w:rsid w:val="008C1A2D"/>
    <w:rsid w:val="008C1C33"/>
    <w:rsid w:val="008C2761"/>
    <w:rsid w:val="008C2C61"/>
    <w:rsid w:val="008C2E82"/>
    <w:rsid w:val="008C4399"/>
    <w:rsid w:val="008C4BF4"/>
    <w:rsid w:val="008C5A6B"/>
    <w:rsid w:val="008C6076"/>
    <w:rsid w:val="008C64CA"/>
    <w:rsid w:val="008C6ADB"/>
    <w:rsid w:val="008C7E74"/>
    <w:rsid w:val="008D0051"/>
    <w:rsid w:val="008D1389"/>
    <w:rsid w:val="008D16E0"/>
    <w:rsid w:val="008D289F"/>
    <w:rsid w:val="008D3B1B"/>
    <w:rsid w:val="008D4A11"/>
    <w:rsid w:val="008D56C6"/>
    <w:rsid w:val="008D5E37"/>
    <w:rsid w:val="008D7DE7"/>
    <w:rsid w:val="008E07E6"/>
    <w:rsid w:val="008E10CB"/>
    <w:rsid w:val="008E10CF"/>
    <w:rsid w:val="008E20CB"/>
    <w:rsid w:val="008F025D"/>
    <w:rsid w:val="008F0578"/>
    <w:rsid w:val="008F0C01"/>
    <w:rsid w:val="008F0FD1"/>
    <w:rsid w:val="008F13F2"/>
    <w:rsid w:val="008F1FB7"/>
    <w:rsid w:val="008F614C"/>
    <w:rsid w:val="008F62F1"/>
    <w:rsid w:val="008F6F70"/>
    <w:rsid w:val="00900F86"/>
    <w:rsid w:val="00901236"/>
    <w:rsid w:val="0090163F"/>
    <w:rsid w:val="009017A3"/>
    <w:rsid w:val="009021D4"/>
    <w:rsid w:val="00903433"/>
    <w:rsid w:val="009055F6"/>
    <w:rsid w:val="00905BBA"/>
    <w:rsid w:val="009066E9"/>
    <w:rsid w:val="00907177"/>
    <w:rsid w:val="0091081D"/>
    <w:rsid w:val="00913C4D"/>
    <w:rsid w:val="00914A50"/>
    <w:rsid w:val="009150A5"/>
    <w:rsid w:val="009151E3"/>
    <w:rsid w:val="009155CE"/>
    <w:rsid w:val="0091589C"/>
    <w:rsid w:val="00915FBA"/>
    <w:rsid w:val="0091703A"/>
    <w:rsid w:val="00917C15"/>
    <w:rsid w:val="00920BF6"/>
    <w:rsid w:val="00921B02"/>
    <w:rsid w:val="00922074"/>
    <w:rsid w:val="0092339E"/>
    <w:rsid w:val="00926380"/>
    <w:rsid w:val="00926891"/>
    <w:rsid w:val="00927293"/>
    <w:rsid w:val="009272E7"/>
    <w:rsid w:val="00930433"/>
    <w:rsid w:val="00930DF1"/>
    <w:rsid w:val="00931ECB"/>
    <w:rsid w:val="00932304"/>
    <w:rsid w:val="00932786"/>
    <w:rsid w:val="009337F4"/>
    <w:rsid w:val="00935816"/>
    <w:rsid w:val="00937244"/>
    <w:rsid w:val="0094082C"/>
    <w:rsid w:val="00940BCF"/>
    <w:rsid w:val="00940D84"/>
    <w:rsid w:val="00940D94"/>
    <w:rsid w:val="00941215"/>
    <w:rsid w:val="00942E57"/>
    <w:rsid w:val="0094630F"/>
    <w:rsid w:val="009465F6"/>
    <w:rsid w:val="009503F3"/>
    <w:rsid w:val="00950549"/>
    <w:rsid w:val="0095205D"/>
    <w:rsid w:val="00953445"/>
    <w:rsid w:val="00954C7C"/>
    <w:rsid w:val="00955C22"/>
    <w:rsid w:val="00957947"/>
    <w:rsid w:val="009607CF"/>
    <w:rsid w:val="00961249"/>
    <w:rsid w:val="00961ADD"/>
    <w:rsid w:val="00963AFF"/>
    <w:rsid w:val="00964210"/>
    <w:rsid w:val="009656EB"/>
    <w:rsid w:val="0096682A"/>
    <w:rsid w:val="00974970"/>
    <w:rsid w:val="00977DC9"/>
    <w:rsid w:val="00980DAA"/>
    <w:rsid w:val="0098139E"/>
    <w:rsid w:val="00982A58"/>
    <w:rsid w:val="009831B6"/>
    <w:rsid w:val="00984C98"/>
    <w:rsid w:val="00984DD5"/>
    <w:rsid w:val="009862B0"/>
    <w:rsid w:val="0098738B"/>
    <w:rsid w:val="00991CCA"/>
    <w:rsid w:val="00994393"/>
    <w:rsid w:val="0099454C"/>
    <w:rsid w:val="00994EE3"/>
    <w:rsid w:val="0099524C"/>
    <w:rsid w:val="00996084"/>
    <w:rsid w:val="009A06ED"/>
    <w:rsid w:val="009A2B97"/>
    <w:rsid w:val="009A313B"/>
    <w:rsid w:val="009A32B0"/>
    <w:rsid w:val="009A3866"/>
    <w:rsid w:val="009A7497"/>
    <w:rsid w:val="009B0E83"/>
    <w:rsid w:val="009B125E"/>
    <w:rsid w:val="009B14C1"/>
    <w:rsid w:val="009B1890"/>
    <w:rsid w:val="009B3404"/>
    <w:rsid w:val="009B5652"/>
    <w:rsid w:val="009B602E"/>
    <w:rsid w:val="009B6FB3"/>
    <w:rsid w:val="009B7D1E"/>
    <w:rsid w:val="009B7D92"/>
    <w:rsid w:val="009C09BA"/>
    <w:rsid w:val="009C1858"/>
    <w:rsid w:val="009C1CFC"/>
    <w:rsid w:val="009C2DA4"/>
    <w:rsid w:val="009C6D2E"/>
    <w:rsid w:val="009D003A"/>
    <w:rsid w:val="009D0D96"/>
    <w:rsid w:val="009D1A34"/>
    <w:rsid w:val="009D1AA5"/>
    <w:rsid w:val="009D46E0"/>
    <w:rsid w:val="009D7224"/>
    <w:rsid w:val="009E153F"/>
    <w:rsid w:val="009E1A98"/>
    <w:rsid w:val="009E4CDC"/>
    <w:rsid w:val="009E4F57"/>
    <w:rsid w:val="009E5789"/>
    <w:rsid w:val="009E65BF"/>
    <w:rsid w:val="009E7747"/>
    <w:rsid w:val="009F091D"/>
    <w:rsid w:val="009F3592"/>
    <w:rsid w:val="009F4A5E"/>
    <w:rsid w:val="009F502A"/>
    <w:rsid w:val="009F5137"/>
    <w:rsid w:val="009F7D4B"/>
    <w:rsid w:val="00A00F99"/>
    <w:rsid w:val="00A011BB"/>
    <w:rsid w:val="00A017C9"/>
    <w:rsid w:val="00A03AFF"/>
    <w:rsid w:val="00A03B95"/>
    <w:rsid w:val="00A0528E"/>
    <w:rsid w:val="00A05C42"/>
    <w:rsid w:val="00A05D81"/>
    <w:rsid w:val="00A07CB2"/>
    <w:rsid w:val="00A10DB5"/>
    <w:rsid w:val="00A11456"/>
    <w:rsid w:val="00A11BF3"/>
    <w:rsid w:val="00A12A34"/>
    <w:rsid w:val="00A12DFE"/>
    <w:rsid w:val="00A13B54"/>
    <w:rsid w:val="00A1475C"/>
    <w:rsid w:val="00A14B1E"/>
    <w:rsid w:val="00A14D0F"/>
    <w:rsid w:val="00A16C5F"/>
    <w:rsid w:val="00A21B3A"/>
    <w:rsid w:val="00A21CDE"/>
    <w:rsid w:val="00A24831"/>
    <w:rsid w:val="00A250D2"/>
    <w:rsid w:val="00A253B6"/>
    <w:rsid w:val="00A254BB"/>
    <w:rsid w:val="00A274D8"/>
    <w:rsid w:val="00A276FC"/>
    <w:rsid w:val="00A2780E"/>
    <w:rsid w:val="00A33291"/>
    <w:rsid w:val="00A33F6A"/>
    <w:rsid w:val="00A35075"/>
    <w:rsid w:val="00A36183"/>
    <w:rsid w:val="00A36376"/>
    <w:rsid w:val="00A36C4D"/>
    <w:rsid w:val="00A400B5"/>
    <w:rsid w:val="00A41146"/>
    <w:rsid w:val="00A4309B"/>
    <w:rsid w:val="00A44EFA"/>
    <w:rsid w:val="00A450F8"/>
    <w:rsid w:val="00A46667"/>
    <w:rsid w:val="00A50B8C"/>
    <w:rsid w:val="00A524D9"/>
    <w:rsid w:val="00A5257D"/>
    <w:rsid w:val="00A53B4D"/>
    <w:rsid w:val="00A54643"/>
    <w:rsid w:val="00A54747"/>
    <w:rsid w:val="00A576CD"/>
    <w:rsid w:val="00A62C1A"/>
    <w:rsid w:val="00A62F4A"/>
    <w:rsid w:val="00A633E7"/>
    <w:rsid w:val="00A6411A"/>
    <w:rsid w:val="00A66D45"/>
    <w:rsid w:val="00A67C37"/>
    <w:rsid w:val="00A7238E"/>
    <w:rsid w:val="00A735DA"/>
    <w:rsid w:val="00A736E8"/>
    <w:rsid w:val="00A743A1"/>
    <w:rsid w:val="00A7456F"/>
    <w:rsid w:val="00A7460E"/>
    <w:rsid w:val="00A7514C"/>
    <w:rsid w:val="00A81E19"/>
    <w:rsid w:val="00A82B19"/>
    <w:rsid w:val="00A84039"/>
    <w:rsid w:val="00A86260"/>
    <w:rsid w:val="00A864F6"/>
    <w:rsid w:val="00A87D45"/>
    <w:rsid w:val="00A9101B"/>
    <w:rsid w:val="00A9226E"/>
    <w:rsid w:val="00A92415"/>
    <w:rsid w:val="00A927A9"/>
    <w:rsid w:val="00A93EC5"/>
    <w:rsid w:val="00A94375"/>
    <w:rsid w:val="00A946B2"/>
    <w:rsid w:val="00A9543E"/>
    <w:rsid w:val="00A954B7"/>
    <w:rsid w:val="00A95A48"/>
    <w:rsid w:val="00A96504"/>
    <w:rsid w:val="00A96617"/>
    <w:rsid w:val="00A97294"/>
    <w:rsid w:val="00AA0840"/>
    <w:rsid w:val="00AA32C3"/>
    <w:rsid w:val="00AA369C"/>
    <w:rsid w:val="00AA4160"/>
    <w:rsid w:val="00AA4990"/>
    <w:rsid w:val="00AA548D"/>
    <w:rsid w:val="00AA6CF1"/>
    <w:rsid w:val="00AA6E68"/>
    <w:rsid w:val="00AA7A9A"/>
    <w:rsid w:val="00AB060B"/>
    <w:rsid w:val="00AB0CC7"/>
    <w:rsid w:val="00AB11CC"/>
    <w:rsid w:val="00AB272F"/>
    <w:rsid w:val="00AB4C40"/>
    <w:rsid w:val="00AB4FA3"/>
    <w:rsid w:val="00AB577F"/>
    <w:rsid w:val="00AB5BBA"/>
    <w:rsid w:val="00AB696E"/>
    <w:rsid w:val="00AB7B94"/>
    <w:rsid w:val="00AC2BB8"/>
    <w:rsid w:val="00AC30EF"/>
    <w:rsid w:val="00AC37F3"/>
    <w:rsid w:val="00AC3C84"/>
    <w:rsid w:val="00AC4DBC"/>
    <w:rsid w:val="00AD053D"/>
    <w:rsid w:val="00AD055A"/>
    <w:rsid w:val="00AD2919"/>
    <w:rsid w:val="00AD2955"/>
    <w:rsid w:val="00AD330F"/>
    <w:rsid w:val="00AD376B"/>
    <w:rsid w:val="00AD38D5"/>
    <w:rsid w:val="00AD42E1"/>
    <w:rsid w:val="00AD4C7E"/>
    <w:rsid w:val="00AD5F6F"/>
    <w:rsid w:val="00AD6189"/>
    <w:rsid w:val="00AD6632"/>
    <w:rsid w:val="00AD6855"/>
    <w:rsid w:val="00AD6B01"/>
    <w:rsid w:val="00AD6C69"/>
    <w:rsid w:val="00AD76C9"/>
    <w:rsid w:val="00AD7F4F"/>
    <w:rsid w:val="00AE0612"/>
    <w:rsid w:val="00AE079E"/>
    <w:rsid w:val="00AE120D"/>
    <w:rsid w:val="00AE27FC"/>
    <w:rsid w:val="00AE3044"/>
    <w:rsid w:val="00AE3B5A"/>
    <w:rsid w:val="00AE71DD"/>
    <w:rsid w:val="00AE779A"/>
    <w:rsid w:val="00AF0EFA"/>
    <w:rsid w:val="00AF256C"/>
    <w:rsid w:val="00AF3979"/>
    <w:rsid w:val="00AF4367"/>
    <w:rsid w:val="00AF5EB1"/>
    <w:rsid w:val="00AF6C81"/>
    <w:rsid w:val="00B006BD"/>
    <w:rsid w:val="00B00811"/>
    <w:rsid w:val="00B016C2"/>
    <w:rsid w:val="00B02EFA"/>
    <w:rsid w:val="00B05883"/>
    <w:rsid w:val="00B06E97"/>
    <w:rsid w:val="00B10101"/>
    <w:rsid w:val="00B11E94"/>
    <w:rsid w:val="00B140C1"/>
    <w:rsid w:val="00B16D6C"/>
    <w:rsid w:val="00B17B47"/>
    <w:rsid w:val="00B17C16"/>
    <w:rsid w:val="00B2545F"/>
    <w:rsid w:val="00B268F2"/>
    <w:rsid w:val="00B275A4"/>
    <w:rsid w:val="00B27A9F"/>
    <w:rsid w:val="00B31085"/>
    <w:rsid w:val="00B31F3A"/>
    <w:rsid w:val="00B32019"/>
    <w:rsid w:val="00B328CC"/>
    <w:rsid w:val="00B32AB8"/>
    <w:rsid w:val="00B32CBE"/>
    <w:rsid w:val="00B3317E"/>
    <w:rsid w:val="00B34244"/>
    <w:rsid w:val="00B34537"/>
    <w:rsid w:val="00B34E43"/>
    <w:rsid w:val="00B34F83"/>
    <w:rsid w:val="00B35595"/>
    <w:rsid w:val="00B36909"/>
    <w:rsid w:val="00B36A18"/>
    <w:rsid w:val="00B374C4"/>
    <w:rsid w:val="00B401EF"/>
    <w:rsid w:val="00B402AC"/>
    <w:rsid w:val="00B4155E"/>
    <w:rsid w:val="00B43902"/>
    <w:rsid w:val="00B44B2C"/>
    <w:rsid w:val="00B44C6D"/>
    <w:rsid w:val="00B45F31"/>
    <w:rsid w:val="00B4751B"/>
    <w:rsid w:val="00B47D9B"/>
    <w:rsid w:val="00B47EBB"/>
    <w:rsid w:val="00B52B7A"/>
    <w:rsid w:val="00B532DD"/>
    <w:rsid w:val="00B53ED0"/>
    <w:rsid w:val="00B55EB2"/>
    <w:rsid w:val="00B5632A"/>
    <w:rsid w:val="00B57A96"/>
    <w:rsid w:val="00B61331"/>
    <w:rsid w:val="00B63370"/>
    <w:rsid w:val="00B63661"/>
    <w:rsid w:val="00B648E7"/>
    <w:rsid w:val="00B65691"/>
    <w:rsid w:val="00B662C4"/>
    <w:rsid w:val="00B66669"/>
    <w:rsid w:val="00B66F7D"/>
    <w:rsid w:val="00B67140"/>
    <w:rsid w:val="00B673F0"/>
    <w:rsid w:val="00B674D6"/>
    <w:rsid w:val="00B677D5"/>
    <w:rsid w:val="00B715E3"/>
    <w:rsid w:val="00B7197B"/>
    <w:rsid w:val="00B7407F"/>
    <w:rsid w:val="00B74D34"/>
    <w:rsid w:val="00B7557F"/>
    <w:rsid w:val="00B80FD4"/>
    <w:rsid w:val="00B82584"/>
    <w:rsid w:val="00B8276E"/>
    <w:rsid w:val="00B82813"/>
    <w:rsid w:val="00B839DD"/>
    <w:rsid w:val="00B83E2D"/>
    <w:rsid w:val="00B851C7"/>
    <w:rsid w:val="00B853ED"/>
    <w:rsid w:val="00B86654"/>
    <w:rsid w:val="00B86905"/>
    <w:rsid w:val="00B86EF9"/>
    <w:rsid w:val="00B87137"/>
    <w:rsid w:val="00B90064"/>
    <w:rsid w:val="00B90963"/>
    <w:rsid w:val="00B92155"/>
    <w:rsid w:val="00B9216E"/>
    <w:rsid w:val="00B93998"/>
    <w:rsid w:val="00B9535D"/>
    <w:rsid w:val="00B95A2C"/>
    <w:rsid w:val="00B95FF3"/>
    <w:rsid w:val="00BA535A"/>
    <w:rsid w:val="00BA5445"/>
    <w:rsid w:val="00BA6158"/>
    <w:rsid w:val="00BA743F"/>
    <w:rsid w:val="00BB02CB"/>
    <w:rsid w:val="00BB30FB"/>
    <w:rsid w:val="00BB3F6E"/>
    <w:rsid w:val="00BB5E7E"/>
    <w:rsid w:val="00BC074E"/>
    <w:rsid w:val="00BC321D"/>
    <w:rsid w:val="00BC3316"/>
    <w:rsid w:val="00BC41B6"/>
    <w:rsid w:val="00BC4C90"/>
    <w:rsid w:val="00BD14AF"/>
    <w:rsid w:val="00BD47C8"/>
    <w:rsid w:val="00BD5865"/>
    <w:rsid w:val="00BD5B1A"/>
    <w:rsid w:val="00BD5E36"/>
    <w:rsid w:val="00BD5F33"/>
    <w:rsid w:val="00BE1CFD"/>
    <w:rsid w:val="00BE2C0D"/>
    <w:rsid w:val="00BE5263"/>
    <w:rsid w:val="00BE544A"/>
    <w:rsid w:val="00BE595F"/>
    <w:rsid w:val="00BE6F0B"/>
    <w:rsid w:val="00BF165A"/>
    <w:rsid w:val="00BF1F40"/>
    <w:rsid w:val="00BF5D01"/>
    <w:rsid w:val="00BF6213"/>
    <w:rsid w:val="00BF670E"/>
    <w:rsid w:val="00BF6734"/>
    <w:rsid w:val="00C00327"/>
    <w:rsid w:val="00C01C6A"/>
    <w:rsid w:val="00C033A0"/>
    <w:rsid w:val="00C03560"/>
    <w:rsid w:val="00C04874"/>
    <w:rsid w:val="00C053B0"/>
    <w:rsid w:val="00C0586B"/>
    <w:rsid w:val="00C059DB"/>
    <w:rsid w:val="00C06E9B"/>
    <w:rsid w:val="00C0759A"/>
    <w:rsid w:val="00C116EB"/>
    <w:rsid w:val="00C11901"/>
    <w:rsid w:val="00C12EF1"/>
    <w:rsid w:val="00C13032"/>
    <w:rsid w:val="00C15DF1"/>
    <w:rsid w:val="00C16904"/>
    <w:rsid w:val="00C17450"/>
    <w:rsid w:val="00C17FE2"/>
    <w:rsid w:val="00C218A2"/>
    <w:rsid w:val="00C22A25"/>
    <w:rsid w:val="00C22B49"/>
    <w:rsid w:val="00C22E13"/>
    <w:rsid w:val="00C23F14"/>
    <w:rsid w:val="00C24C22"/>
    <w:rsid w:val="00C24C75"/>
    <w:rsid w:val="00C263D2"/>
    <w:rsid w:val="00C267F6"/>
    <w:rsid w:val="00C26E23"/>
    <w:rsid w:val="00C30CA3"/>
    <w:rsid w:val="00C3100F"/>
    <w:rsid w:val="00C321D5"/>
    <w:rsid w:val="00C346E3"/>
    <w:rsid w:val="00C347E2"/>
    <w:rsid w:val="00C355B6"/>
    <w:rsid w:val="00C358DF"/>
    <w:rsid w:val="00C36870"/>
    <w:rsid w:val="00C37E14"/>
    <w:rsid w:val="00C37F3D"/>
    <w:rsid w:val="00C40021"/>
    <w:rsid w:val="00C42EF5"/>
    <w:rsid w:val="00C44203"/>
    <w:rsid w:val="00C4433A"/>
    <w:rsid w:val="00C44D43"/>
    <w:rsid w:val="00C44F44"/>
    <w:rsid w:val="00C454BC"/>
    <w:rsid w:val="00C461DE"/>
    <w:rsid w:val="00C47702"/>
    <w:rsid w:val="00C508B3"/>
    <w:rsid w:val="00C533FF"/>
    <w:rsid w:val="00C53437"/>
    <w:rsid w:val="00C54288"/>
    <w:rsid w:val="00C54807"/>
    <w:rsid w:val="00C55667"/>
    <w:rsid w:val="00C55925"/>
    <w:rsid w:val="00C56022"/>
    <w:rsid w:val="00C575F5"/>
    <w:rsid w:val="00C57733"/>
    <w:rsid w:val="00C57BAC"/>
    <w:rsid w:val="00C60D2C"/>
    <w:rsid w:val="00C61088"/>
    <w:rsid w:val="00C6188E"/>
    <w:rsid w:val="00C61BBB"/>
    <w:rsid w:val="00C64386"/>
    <w:rsid w:val="00C6628F"/>
    <w:rsid w:val="00C66C1D"/>
    <w:rsid w:val="00C7044A"/>
    <w:rsid w:val="00C7212D"/>
    <w:rsid w:val="00C74580"/>
    <w:rsid w:val="00C74D24"/>
    <w:rsid w:val="00C75029"/>
    <w:rsid w:val="00C75F21"/>
    <w:rsid w:val="00C769F8"/>
    <w:rsid w:val="00C81559"/>
    <w:rsid w:val="00C81B28"/>
    <w:rsid w:val="00C834C3"/>
    <w:rsid w:val="00C83F85"/>
    <w:rsid w:val="00C85696"/>
    <w:rsid w:val="00C86E1F"/>
    <w:rsid w:val="00C87926"/>
    <w:rsid w:val="00C90A86"/>
    <w:rsid w:val="00C92492"/>
    <w:rsid w:val="00C9625F"/>
    <w:rsid w:val="00C97221"/>
    <w:rsid w:val="00C973F7"/>
    <w:rsid w:val="00C97893"/>
    <w:rsid w:val="00C97FBC"/>
    <w:rsid w:val="00CA0256"/>
    <w:rsid w:val="00CA031E"/>
    <w:rsid w:val="00CA0A1D"/>
    <w:rsid w:val="00CA226B"/>
    <w:rsid w:val="00CA58D1"/>
    <w:rsid w:val="00CA70A1"/>
    <w:rsid w:val="00CB4804"/>
    <w:rsid w:val="00CB48D5"/>
    <w:rsid w:val="00CB54AB"/>
    <w:rsid w:val="00CB7C2B"/>
    <w:rsid w:val="00CC04DC"/>
    <w:rsid w:val="00CC056F"/>
    <w:rsid w:val="00CC21DF"/>
    <w:rsid w:val="00CC37E1"/>
    <w:rsid w:val="00CC7690"/>
    <w:rsid w:val="00CD27DA"/>
    <w:rsid w:val="00CD31F0"/>
    <w:rsid w:val="00CD3A46"/>
    <w:rsid w:val="00CD6497"/>
    <w:rsid w:val="00CE0FC0"/>
    <w:rsid w:val="00CE14F5"/>
    <w:rsid w:val="00CE1BC9"/>
    <w:rsid w:val="00CE2D31"/>
    <w:rsid w:val="00CE51DB"/>
    <w:rsid w:val="00CE5EF4"/>
    <w:rsid w:val="00CE66ED"/>
    <w:rsid w:val="00CE68A6"/>
    <w:rsid w:val="00CE6BF7"/>
    <w:rsid w:val="00CE702B"/>
    <w:rsid w:val="00CE7B1F"/>
    <w:rsid w:val="00CF1AA2"/>
    <w:rsid w:val="00CF24CA"/>
    <w:rsid w:val="00CF2AC2"/>
    <w:rsid w:val="00CF3B51"/>
    <w:rsid w:val="00CF4451"/>
    <w:rsid w:val="00CF46D2"/>
    <w:rsid w:val="00CF47C5"/>
    <w:rsid w:val="00CF4DD0"/>
    <w:rsid w:val="00CF55B9"/>
    <w:rsid w:val="00CF5734"/>
    <w:rsid w:val="00CF5985"/>
    <w:rsid w:val="00CF652B"/>
    <w:rsid w:val="00CF69C1"/>
    <w:rsid w:val="00CF73AB"/>
    <w:rsid w:val="00CF7B75"/>
    <w:rsid w:val="00D003AA"/>
    <w:rsid w:val="00D01417"/>
    <w:rsid w:val="00D0375A"/>
    <w:rsid w:val="00D05C48"/>
    <w:rsid w:val="00D07216"/>
    <w:rsid w:val="00D117B3"/>
    <w:rsid w:val="00D154F5"/>
    <w:rsid w:val="00D160DF"/>
    <w:rsid w:val="00D215FA"/>
    <w:rsid w:val="00D23382"/>
    <w:rsid w:val="00D27A5E"/>
    <w:rsid w:val="00D31FC7"/>
    <w:rsid w:val="00D324BD"/>
    <w:rsid w:val="00D33570"/>
    <w:rsid w:val="00D336A1"/>
    <w:rsid w:val="00D34AF7"/>
    <w:rsid w:val="00D37268"/>
    <w:rsid w:val="00D40665"/>
    <w:rsid w:val="00D40EF1"/>
    <w:rsid w:val="00D41108"/>
    <w:rsid w:val="00D41461"/>
    <w:rsid w:val="00D42E3C"/>
    <w:rsid w:val="00D43015"/>
    <w:rsid w:val="00D43913"/>
    <w:rsid w:val="00D44CA4"/>
    <w:rsid w:val="00D44F58"/>
    <w:rsid w:val="00D50E66"/>
    <w:rsid w:val="00D51AE0"/>
    <w:rsid w:val="00D53E71"/>
    <w:rsid w:val="00D56014"/>
    <w:rsid w:val="00D60C8E"/>
    <w:rsid w:val="00D61E5A"/>
    <w:rsid w:val="00D62F12"/>
    <w:rsid w:val="00D64781"/>
    <w:rsid w:val="00D64944"/>
    <w:rsid w:val="00D64E5B"/>
    <w:rsid w:val="00D65A22"/>
    <w:rsid w:val="00D66B8E"/>
    <w:rsid w:val="00D6798B"/>
    <w:rsid w:val="00D7041A"/>
    <w:rsid w:val="00D72354"/>
    <w:rsid w:val="00D7294A"/>
    <w:rsid w:val="00D7451B"/>
    <w:rsid w:val="00D74DEE"/>
    <w:rsid w:val="00D75006"/>
    <w:rsid w:val="00D77390"/>
    <w:rsid w:val="00D77AF2"/>
    <w:rsid w:val="00D77E91"/>
    <w:rsid w:val="00D80782"/>
    <w:rsid w:val="00D810FD"/>
    <w:rsid w:val="00D82B66"/>
    <w:rsid w:val="00D835C5"/>
    <w:rsid w:val="00D84F98"/>
    <w:rsid w:val="00D87C4A"/>
    <w:rsid w:val="00D9013D"/>
    <w:rsid w:val="00D907C9"/>
    <w:rsid w:val="00D91527"/>
    <w:rsid w:val="00D91825"/>
    <w:rsid w:val="00D96940"/>
    <w:rsid w:val="00D97C27"/>
    <w:rsid w:val="00DA0F88"/>
    <w:rsid w:val="00DA1BE9"/>
    <w:rsid w:val="00DA26B5"/>
    <w:rsid w:val="00DA4909"/>
    <w:rsid w:val="00DA4F01"/>
    <w:rsid w:val="00DA5275"/>
    <w:rsid w:val="00DA5C0D"/>
    <w:rsid w:val="00DA6285"/>
    <w:rsid w:val="00DA67EE"/>
    <w:rsid w:val="00DA6C2D"/>
    <w:rsid w:val="00DA6E9A"/>
    <w:rsid w:val="00DB1471"/>
    <w:rsid w:val="00DB20F3"/>
    <w:rsid w:val="00DB280A"/>
    <w:rsid w:val="00DB4F4A"/>
    <w:rsid w:val="00DB5C0A"/>
    <w:rsid w:val="00DB67F9"/>
    <w:rsid w:val="00DB7247"/>
    <w:rsid w:val="00DC2213"/>
    <w:rsid w:val="00DC2391"/>
    <w:rsid w:val="00DC247C"/>
    <w:rsid w:val="00DC46CB"/>
    <w:rsid w:val="00DC4DF9"/>
    <w:rsid w:val="00DC6437"/>
    <w:rsid w:val="00DD1085"/>
    <w:rsid w:val="00DD25C7"/>
    <w:rsid w:val="00DD2D8B"/>
    <w:rsid w:val="00DD33F1"/>
    <w:rsid w:val="00DD4396"/>
    <w:rsid w:val="00DD546A"/>
    <w:rsid w:val="00DD5630"/>
    <w:rsid w:val="00DE0472"/>
    <w:rsid w:val="00DE2E3C"/>
    <w:rsid w:val="00DE2F58"/>
    <w:rsid w:val="00DE3FE9"/>
    <w:rsid w:val="00DF45EF"/>
    <w:rsid w:val="00DF5236"/>
    <w:rsid w:val="00DF537E"/>
    <w:rsid w:val="00DF5D33"/>
    <w:rsid w:val="00E0030D"/>
    <w:rsid w:val="00E007EA"/>
    <w:rsid w:val="00E00E6F"/>
    <w:rsid w:val="00E01356"/>
    <w:rsid w:val="00E0283A"/>
    <w:rsid w:val="00E0295C"/>
    <w:rsid w:val="00E02EB5"/>
    <w:rsid w:val="00E035CE"/>
    <w:rsid w:val="00E0411C"/>
    <w:rsid w:val="00E0562B"/>
    <w:rsid w:val="00E06581"/>
    <w:rsid w:val="00E10B00"/>
    <w:rsid w:val="00E11701"/>
    <w:rsid w:val="00E118E8"/>
    <w:rsid w:val="00E1279B"/>
    <w:rsid w:val="00E12E0A"/>
    <w:rsid w:val="00E1374B"/>
    <w:rsid w:val="00E161DE"/>
    <w:rsid w:val="00E172C2"/>
    <w:rsid w:val="00E17859"/>
    <w:rsid w:val="00E17985"/>
    <w:rsid w:val="00E20C79"/>
    <w:rsid w:val="00E20FDB"/>
    <w:rsid w:val="00E216C6"/>
    <w:rsid w:val="00E22551"/>
    <w:rsid w:val="00E22F5E"/>
    <w:rsid w:val="00E2345E"/>
    <w:rsid w:val="00E23822"/>
    <w:rsid w:val="00E23C3E"/>
    <w:rsid w:val="00E23E87"/>
    <w:rsid w:val="00E244AA"/>
    <w:rsid w:val="00E256E8"/>
    <w:rsid w:val="00E25CE4"/>
    <w:rsid w:val="00E27B1B"/>
    <w:rsid w:val="00E34A4D"/>
    <w:rsid w:val="00E35DEB"/>
    <w:rsid w:val="00E372E5"/>
    <w:rsid w:val="00E4038D"/>
    <w:rsid w:val="00E40717"/>
    <w:rsid w:val="00E41499"/>
    <w:rsid w:val="00E41549"/>
    <w:rsid w:val="00E4265A"/>
    <w:rsid w:val="00E45C73"/>
    <w:rsid w:val="00E50D1C"/>
    <w:rsid w:val="00E51CAA"/>
    <w:rsid w:val="00E54AAE"/>
    <w:rsid w:val="00E579B9"/>
    <w:rsid w:val="00E601A4"/>
    <w:rsid w:val="00E61590"/>
    <w:rsid w:val="00E666B0"/>
    <w:rsid w:val="00E67C77"/>
    <w:rsid w:val="00E70F7D"/>
    <w:rsid w:val="00E7348C"/>
    <w:rsid w:val="00E73691"/>
    <w:rsid w:val="00E74589"/>
    <w:rsid w:val="00E74B55"/>
    <w:rsid w:val="00E74D33"/>
    <w:rsid w:val="00E75022"/>
    <w:rsid w:val="00E7639B"/>
    <w:rsid w:val="00E77220"/>
    <w:rsid w:val="00E80571"/>
    <w:rsid w:val="00E811D3"/>
    <w:rsid w:val="00E83685"/>
    <w:rsid w:val="00E8456C"/>
    <w:rsid w:val="00E84650"/>
    <w:rsid w:val="00E853F1"/>
    <w:rsid w:val="00E86085"/>
    <w:rsid w:val="00E8753C"/>
    <w:rsid w:val="00E90F95"/>
    <w:rsid w:val="00E91466"/>
    <w:rsid w:val="00E91495"/>
    <w:rsid w:val="00E92761"/>
    <w:rsid w:val="00E9339A"/>
    <w:rsid w:val="00E9438F"/>
    <w:rsid w:val="00E9489B"/>
    <w:rsid w:val="00E95D4A"/>
    <w:rsid w:val="00E96FB5"/>
    <w:rsid w:val="00E974F4"/>
    <w:rsid w:val="00EA0F05"/>
    <w:rsid w:val="00EA114B"/>
    <w:rsid w:val="00EA25D2"/>
    <w:rsid w:val="00EA3440"/>
    <w:rsid w:val="00EA449E"/>
    <w:rsid w:val="00EA63F1"/>
    <w:rsid w:val="00EB0732"/>
    <w:rsid w:val="00EB0EA0"/>
    <w:rsid w:val="00EB382C"/>
    <w:rsid w:val="00EB4303"/>
    <w:rsid w:val="00EB54ED"/>
    <w:rsid w:val="00EB5DC6"/>
    <w:rsid w:val="00EB6D63"/>
    <w:rsid w:val="00EB6E95"/>
    <w:rsid w:val="00EC020A"/>
    <w:rsid w:val="00EC073B"/>
    <w:rsid w:val="00EC15E5"/>
    <w:rsid w:val="00EC190D"/>
    <w:rsid w:val="00EC741C"/>
    <w:rsid w:val="00EC74FE"/>
    <w:rsid w:val="00EC7744"/>
    <w:rsid w:val="00EC78F1"/>
    <w:rsid w:val="00ED00F0"/>
    <w:rsid w:val="00ED0A32"/>
    <w:rsid w:val="00ED0C61"/>
    <w:rsid w:val="00ED2808"/>
    <w:rsid w:val="00ED296F"/>
    <w:rsid w:val="00ED3A28"/>
    <w:rsid w:val="00ED4617"/>
    <w:rsid w:val="00ED676D"/>
    <w:rsid w:val="00EE0A6C"/>
    <w:rsid w:val="00EE10D8"/>
    <w:rsid w:val="00EE1570"/>
    <w:rsid w:val="00EE457D"/>
    <w:rsid w:val="00EE495B"/>
    <w:rsid w:val="00EF0B6F"/>
    <w:rsid w:val="00EF1967"/>
    <w:rsid w:val="00EF2850"/>
    <w:rsid w:val="00F00CDB"/>
    <w:rsid w:val="00F02008"/>
    <w:rsid w:val="00F03622"/>
    <w:rsid w:val="00F056D6"/>
    <w:rsid w:val="00F059EA"/>
    <w:rsid w:val="00F07A36"/>
    <w:rsid w:val="00F07C4C"/>
    <w:rsid w:val="00F10DDD"/>
    <w:rsid w:val="00F11638"/>
    <w:rsid w:val="00F13969"/>
    <w:rsid w:val="00F1600A"/>
    <w:rsid w:val="00F16A20"/>
    <w:rsid w:val="00F17A4D"/>
    <w:rsid w:val="00F20751"/>
    <w:rsid w:val="00F20EED"/>
    <w:rsid w:val="00F21DFC"/>
    <w:rsid w:val="00F229F9"/>
    <w:rsid w:val="00F22B35"/>
    <w:rsid w:val="00F22E77"/>
    <w:rsid w:val="00F25223"/>
    <w:rsid w:val="00F26DBB"/>
    <w:rsid w:val="00F3097F"/>
    <w:rsid w:val="00F30DA6"/>
    <w:rsid w:val="00F31455"/>
    <w:rsid w:val="00F320F9"/>
    <w:rsid w:val="00F3262D"/>
    <w:rsid w:val="00F32750"/>
    <w:rsid w:val="00F330BF"/>
    <w:rsid w:val="00F33CAB"/>
    <w:rsid w:val="00F3576C"/>
    <w:rsid w:val="00F359CF"/>
    <w:rsid w:val="00F35C85"/>
    <w:rsid w:val="00F36562"/>
    <w:rsid w:val="00F378D8"/>
    <w:rsid w:val="00F41C53"/>
    <w:rsid w:val="00F42159"/>
    <w:rsid w:val="00F44C7A"/>
    <w:rsid w:val="00F44F52"/>
    <w:rsid w:val="00F45496"/>
    <w:rsid w:val="00F45D4C"/>
    <w:rsid w:val="00F45E53"/>
    <w:rsid w:val="00F4788D"/>
    <w:rsid w:val="00F478EB"/>
    <w:rsid w:val="00F47D79"/>
    <w:rsid w:val="00F47DDA"/>
    <w:rsid w:val="00F51CBD"/>
    <w:rsid w:val="00F51D8D"/>
    <w:rsid w:val="00F52106"/>
    <w:rsid w:val="00F52D25"/>
    <w:rsid w:val="00F54470"/>
    <w:rsid w:val="00F551F7"/>
    <w:rsid w:val="00F55D00"/>
    <w:rsid w:val="00F55F23"/>
    <w:rsid w:val="00F56129"/>
    <w:rsid w:val="00F56AD3"/>
    <w:rsid w:val="00F573B5"/>
    <w:rsid w:val="00F605D8"/>
    <w:rsid w:val="00F61855"/>
    <w:rsid w:val="00F62882"/>
    <w:rsid w:val="00F634EA"/>
    <w:rsid w:val="00F639A9"/>
    <w:rsid w:val="00F647FA"/>
    <w:rsid w:val="00F656A3"/>
    <w:rsid w:val="00F66089"/>
    <w:rsid w:val="00F67944"/>
    <w:rsid w:val="00F708C0"/>
    <w:rsid w:val="00F70BB4"/>
    <w:rsid w:val="00F7196A"/>
    <w:rsid w:val="00F73311"/>
    <w:rsid w:val="00F739EF"/>
    <w:rsid w:val="00F743E5"/>
    <w:rsid w:val="00F751D4"/>
    <w:rsid w:val="00F77D35"/>
    <w:rsid w:val="00F818EC"/>
    <w:rsid w:val="00F827B6"/>
    <w:rsid w:val="00F828DC"/>
    <w:rsid w:val="00F831C5"/>
    <w:rsid w:val="00F85978"/>
    <w:rsid w:val="00F871AA"/>
    <w:rsid w:val="00F874C8"/>
    <w:rsid w:val="00F910E2"/>
    <w:rsid w:val="00F92610"/>
    <w:rsid w:val="00F92A9F"/>
    <w:rsid w:val="00F93921"/>
    <w:rsid w:val="00F97122"/>
    <w:rsid w:val="00F978D9"/>
    <w:rsid w:val="00F97923"/>
    <w:rsid w:val="00F97A17"/>
    <w:rsid w:val="00FA066C"/>
    <w:rsid w:val="00FA08E4"/>
    <w:rsid w:val="00FA27B4"/>
    <w:rsid w:val="00FA2CAA"/>
    <w:rsid w:val="00FA3B30"/>
    <w:rsid w:val="00FA42FC"/>
    <w:rsid w:val="00FA50E4"/>
    <w:rsid w:val="00FA5874"/>
    <w:rsid w:val="00FA6265"/>
    <w:rsid w:val="00FA7C89"/>
    <w:rsid w:val="00FA7D3B"/>
    <w:rsid w:val="00FA7F41"/>
    <w:rsid w:val="00FB018A"/>
    <w:rsid w:val="00FB09A3"/>
    <w:rsid w:val="00FB211A"/>
    <w:rsid w:val="00FB2F79"/>
    <w:rsid w:val="00FB3F61"/>
    <w:rsid w:val="00FB613E"/>
    <w:rsid w:val="00FB7392"/>
    <w:rsid w:val="00FC1A89"/>
    <w:rsid w:val="00FC263D"/>
    <w:rsid w:val="00FC2854"/>
    <w:rsid w:val="00FC577E"/>
    <w:rsid w:val="00FC692B"/>
    <w:rsid w:val="00FC7808"/>
    <w:rsid w:val="00FD5FD2"/>
    <w:rsid w:val="00FD71C4"/>
    <w:rsid w:val="00FD772E"/>
    <w:rsid w:val="00FD7B64"/>
    <w:rsid w:val="00FE11DD"/>
    <w:rsid w:val="00FE21FC"/>
    <w:rsid w:val="00FE2AD3"/>
    <w:rsid w:val="00FE3018"/>
    <w:rsid w:val="00FF08B5"/>
    <w:rsid w:val="00FF2AE1"/>
    <w:rsid w:val="00FF75E8"/>
    <w:rsid w:val="00FF7AFC"/>
    <w:rsid w:val="05F5F719"/>
    <w:rsid w:val="0791C77A"/>
    <w:rsid w:val="089EC664"/>
    <w:rsid w:val="0AC3411E"/>
    <w:rsid w:val="14469AEB"/>
    <w:rsid w:val="1CE3CE83"/>
    <w:rsid w:val="2611EC0C"/>
    <w:rsid w:val="285C51E2"/>
    <w:rsid w:val="2D593DFB"/>
    <w:rsid w:val="311D9C85"/>
    <w:rsid w:val="324C2BCF"/>
    <w:rsid w:val="35B4D4D1"/>
    <w:rsid w:val="489A8E04"/>
    <w:rsid w:val="5299CD1F"/>
    <w:rsid w:val="544509A3"/>
    <w:rsid w:val="5B404522"/>
    <w:rsid w:val="5E1122E0"/>
    <w:rsid w:val="5E45D6B5"/>
    <w:rsid w:val="671801FB"/>
    <w:rsid w:val="67D3909E"/>
    <w:rsid w:val="77C7BC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549A199"/>
  <w15:docId w15:val="{E30CF500-B5FD-4BF4-94C0-CA6C646D0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0F6FC6"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qFormat/>
    <w:rsid w:val="008A5F96"/>
    <w:rPr>
      <w:color w:val="0000FF"/>
      <w:u w:val="single"/>
    </w:rPr>
  </w:style>
  <w:style w:type="paragraph" w:styleId="Odstavecseseznamem">
    <w:name w:val="List Paragraph"/>
    <w:aliases w:val="Nad,List Paragraph,Odstavec cíl se seznamem,Odstavec se seznamem5,Odstavec_muj,Odrážky,Obrázek,_Odstavec se seznamem,Seznam - odrážky,Conclusion de partie,Odstavec se seznamem2,List Paragraph (Czech Tourism),Fiche List Paragraph"/>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0B5294"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basedOn w:val="Standardnpsmoodstavce"/>
    <w:uiPriority w:val="99"/>
    <w:unhideWhenUsed/>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Obrázek Char,_Odstavec se seznamem Char,Seznam - odrážky Char,Conclusion de partie Char"/>
    <w:basedOn w:val="Standardnpsmoodstavce"/>
    <w:link w:val="Odstavecseseznamem"/>
    <w:uiPriority w:val="34"/>
    <w:qFormat/>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0F6FC6"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B677D5"/>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B677D5"/>
    <w:pPr>
      <w:pageBreakBefore/>
      <w:pBdr>
        <w:bottom w:val="single" w:sz="4" w:space="2" w:color="009DD9" w:themeColor="accent2"/>
      </w:pBdr>
      <w:spacing w:before="360" w:after="240" w:line="240" w:lineRule="auto"/>
    </w:pPr>
    <w:rPr>
      <w:rFonts w:ascii="Arial" w:eastAsia="MS Mincho" w:hAnsi="Arial"/>
      <w:b w:val="0"/>
      <w:bCs w:val="0"/>
      <w:sz w:val="36"/>
      <w:lang w:eastAsia="ja-JP"/>
    </w:rPr>
  </w:style>
  <w:style w:type="table" w:customStyle="1" w:styleId="Mkatabulky11">
    <w:name w:val="Mřížka tabulky11"/>
    <w:basedOn w:val="Normlntabulka"/>
    <w:next w:val="Mkatabulky"/>
    <w:uiPriority w:val="59"/>
    <w:rsid w:val="003A0A7A"/>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51543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51543C"/>
    <w:pPr>
      <w:spacing w:after="100"/>
    </w:pPr>
  </w:style>
  <w:style w:type="table" w:styleId="Prosttabulka1">
    <w:name w:val="Plain Table 1"/>
    <w:basedOn w:val="Normlntabulka"/>
    <w:uiPriority w:val="41"/>
    <w:rsid w:val="009017A3"/>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Nevyeenzmnka1">
    <w:name w:val="Nevyřešená zmínka1"/>
    <w:basedOn w:val="Standardnpsmoodstavce"/>
    <w:uiPriority w:val="99"/>
    <w:unhideWhenUsed/>
    <w:rsid w:val="00FA066C"/>
    <w:rPr>
      <w:color w:val="605E5C"/>
      <w:shd w:val="clear" w:color="auto" w:fill="E1DFDD"/>
    </w:rPr>
  </w:style>
  <w:style w:type="character" w:customStyle="1" w:styleId="Zmnka1">
    <w:name w:val="Zmínka1"/>
    <w:basedOn w:val="Standardnpsmoodstavce"/>
    <w:uiPriority w:val="99"/>
    <w:unhideWhenUsed/>
    <w:rsid w:val="00FA066C"/>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3895399">
      <w:bodyDiv w:val="1"/>
      <w:marLeft w:val="0"/>
      <w:marRight w:val="0"/>
      <w:marTop w:val="0"/>
      <w:marBottom w:val="0"/>
      <w:divBdr>
        <w:top w:val="none" w:sz="0" w:space="0" w:color="auto"/>
        <w:left w:val="none" w:sz="0" w:space="0" w:color="auto"/>
        <w:bottom w:val="none" w:sz="0" w:space="0" w:color="auto"/>
        <w:right w:val="none" w:sz="0" w:space="0" w:color="auto"/>
      </w:divBdr>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E94CB9-D65B-41D5-B74A-DB4428F9911D}">
  <ds:schemaRefs>
    <ds:schemaRef ds:uri="http://schemas.microsoft.com/office/2006/metadata/properties"/>
    <ds:schemaRef ds:uri="http://schemas.microsoft.com/office/infopath/2007/PartnerControls"/>
    <ds:schemaRef ds:uri="96f83003-48fd-4f52-836f-d78a4dd9c06d"/>
  </ds:schemaRefs>
</ds:datastoreItem>
</file>

<file path=customXml/itemProps2.xml><?xml version="1.0" encoding="utf-8"?>
<ds:datastoreItem xmlns:ds="http://schemas.openxmlformats.org/officeDocument/2006/customXml" ds:itemID="{3A630A83-FDC6-413E-88CC-B4F4738D4351}">
  <ds:schemaRefs>
    <ds:schemaRef ds:uri="http://schemas.microsoft.com/sharepoint/v3/contenttype/forms"/>
  </ds:schemaRefs>
</ds:datastoreItem>
</file>

<file path=customXml/itemProps3.xml><?xml version="1.0" encoding="utf-8"?>
<ds:datastoreItem xmlns:ds="http://schemas.openxmlformats.org/officeDocument/2006/customXml" ds:itemID="{C70AA1D3-EE78-47EA-A354-9202199C06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0C3D215-9ED9-42D9-BD52-DB6F3FA296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1624</TotalTime>
  <Pages>14</Pages>
  <Words>3511</Words>
  <Characters>20719</Characters>
  <Application>Microsoft Office Word</Application>
  <DocSecurity>0</DocSecurity>
  <Lines>172</Lines>
  <Paragraphs>48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24182</CharactersWithSpaces>
  <SharedDoc>false</SharedDoc>
  <HLinks>
    <vt:vector size="138" baseType="variant">
      <vt:variant>
        <vt:i4>1769523</vt:i4>
      </vt:variant>
      <vt:variant>
        <vt:i4>104</vt:i4>
      </vt:variant>
      <vt:variant>
        <vt:i4>0</vt:i4>
      </vt:variant>
      <vt:variant>
        <vt:i4>5</vt:i4>
      </vt:variant>
      <vt:variant>
        <vt:lpwstr/>
      </vt:variant>
      <vt:variant>
        <vt:lpwstr>_Toc101871450</vt:lpwstr>
      </vt:variant>
      <vt:variant>
        <vt:i4>1703987</vt:i4>
      </vt:variant>
      <vt:variant>
        <vt:i4>98</vt:i4>
      </vt:variant>
      <vt:variant>
        <vt:i4>0</vt:i4>
      </vt:variant>
      <vt:variant>
        <vt:i4>5</vt:i4>
      </vt:variant>
      <vt:variant>
        <vt:lpwstr/>
      </vt:variant>
      <vt:variant>
        <vt:lpwstr>_Toc101871449</vt:lpwstr>
      </vt:variant>
      <vt:variant>
        <vt:i4>1703987</vt:i4>
      </vt:variant>
      <vt:variant>
        <vt:i4>92</vt:i4>
      </vt:variant>
      <vt:variant>
        <vt:i4>0</vt:i4>
      </vt:variant>
      <vt:variant>
        <vt:i4>5</vt:i4>
      </vt:variant>
      <vt:variant>
        <vt:lpwstr/>
      </vt:variant>
      <vt:variant>
        <vt:lpwstr>_Toc101871448</vt:lpwstr>
      </vt:variant>
      <vt:variant>
        <vt:i4>1703987</vt:i4>
      </vt:variant>
      <vt:variant>
        <vt:i4>86</vt:i4>
      </vt:variant>
      <vt:variant>
        <vt:i4>0</vt:i4>
      </vt:variant>
      <vt:variant>
        <vt:i4>5</vt:i4>
      </vt:variant>
      <vt:variant>
        <vt:lpwstr/>
      </vt:variant>
      <vt:variant>
        <vt:lpwstr>_Toc101871447</vt:lpwstr>
      </vt:variant>
      <vt:variant>
        <vt:i4>1703987</vt:i4>
      </vt:variant>
      <vt:variant>
        <vt:i4>80</vt:i4>
      </vt:variant>
      <vt:variant>
        <vt:i4>0</vt:i4>
      </vt:variant>
      <vt:variant>
        <vt:i4>5</vt:i4>
      </vt:variant>
      <vt:variant>
        <vt:lpwstr/>
      </vt:variant>
      <vt:variant>
        <vt:lpwstr>_Toc101871446</vt:lpwstr>
      </vt:variant>
      <vt:variant>
        <vt:i4>1703987</vt:i4>
      </vt:variant>
      <vt:variant>
        <vt:i4>74</vt:i4>
      </vt:variant>
      <vt:variant>
        <vt:i4>0</vt:i4>
      </vt:variant>
      <vt:variant>
        <vt:i4>5</vt:i4>
      </vt:variant>
      <vt:variant>
        <vt:lpwstr/>
      </vt:variant>
      <vt:variant>
        <vt:lpwstr>_Toc101871445</vt:lpwstr>
      </vt:variant>
      <vt:variant>
        <vt:i4>1703987</vt:i4>
      </vt:variant>
      <vt:variant>
        <vt:i4>68</vt:i4>
      </vt:variant>
      <vt:variant>
        <vt:i4>0</vt:i4>
      </vt:variant>
      <vt:variant>
        <vt:i4>5</vt:i4>
      </vt:variant>
      <vt:variant>
        <vt:lpwstr/>
      </vt:variant>
      <vt:variant>
        <vt:lpwstr>_Toc101871444</vt:lpwstr>
      </vt:variant>
      <vt:variant>
        <vt:i4>1703987</vt:i4>
      </vt:variant>
      <vt:variant>
        <vt:i4>62</vt:i4>
      </vt:variant>
      <vt:variant>
        <vt:i4>0</vt:i4>
      </vt:variant>
      <vt:variant>
        <vt:i4>5</vt:i4>
      </vt:variant>
      <vt:variant>
        <vt:lpwstr/>
      </vt:variant>
      <vt:variant>
        <vt:lpwstr>_Toc101871443</vt:lpwstr>
      </vt:variant>
      <vt:variant>
        <vt:i4>1703987</vt:i4>
      </vt:variant>
      <vt:variant>
        <vt:i4>56</vt:i4>
      </vt:variant>
      <vt:variant>
        <vt:i4>0</vt:i4>
      </vt:variant>
      <vt:variant>
        <vt:i4>5</vt:i4>
      </vt:variant>
      <vt:variant>
        <vt:lpwstr/>
      </vt:variant>
      <vt:variant>
        <vt:lpwstr>_Toc101871442</vt:lpwstr>
      </vt:variant>
      <vt:variant>
        <vt:i4>1703987</vt:i4>
      </vt:variant>
      <vt:variant>
        <vt:i4>50</vt:i4>
      </vt:variant>
      <vt:variant>
        <vt:i4>0</vt:i4>
      </vt:variant>
      <vt:variant>
        <vt:i4>5</vt:i4>
      </vt:variant>
      <vt:variant>
        <vt:lpwstr/>
      </vt:variant>
      <vt:variant>
        <vt:lpwstr>_Toc101871441</vt:lpwstr>
      </vt:variant>
      <vt:variant>
        <vt:i4>1703987</vt:i4>
      </vt:variant>
      <vt:variant>
        <vt:i4>44</vt:i4>
      </vt:variant>
      <vt:variant>
        <vt:i4>0</vt:i4>
      </vt:variant>
      <vt:variant>
        <vt:i4>5</vt:i4>
      </vt:variant>
      <vt:variant>
        <vt:lpwstr/>
      </vt:variant>
      <vt:variant>
        <vt:lpwstr>_Toc101871440</vt:lpwstr>
      </vt:variant>
      <vt:variant>
        <vt:i4>1900595</vt:i4>
      </vt:variant>
      <vt:variant>
        <vt:i4>38</vt:i4>
      </vt:variant>
      <vt:variant>
        <vt:i4>0</vt:i4>
      </vt:variant>
      <vt:variant>
        <vt:i4>5</vt:i4>
      </vt:variant>
      <vt:variant>
        <vt:lpwstr/>
      </vt:variant>
      <vt:variant>
        <vt:lpwstr>_Toc101871439</vt:lpwstr>
      </vt:variant>
      <vt:variant>
        <vt:i4>1900595</vt:i4>
      </vt:variant>
      <vt:variant>
        <vt:i4>32</vt:i4>
      </vt:variant>
      <vt:variant>
        <vt:i4>0</vt:i4>
      </vt:variant>
      <vt:variant>
        <vt:i4>5</vt:i4>
      </vt:variant>
      <vt:variant>
        <vt:lpwstr/>
      </vt:variant>
      <vt:variant>
        <vt:lpwstr>_Toc101871438</vt:lpwstr>
      </vt:variant>
      <vt:variant>
        <vt:i4>1900595</vt:i4>
      </vt:variant>
      <vt:variant>
        <vt:i4>26</vt:i4>
      </vt:variant>
      <vt:variant>
        <vt:i4>0</vt:i4>
      </vt:variant>
      <vt:variant>
        <vt:i4>5</vt:i4>
      </vt:variant>
      <vt:variant>
        <vt:lpwstr/>
      </vt:variant>
      <vt:variant>
        <vt:lpwstr>_Toc101871437</vt:lpwstr>
      </vt:variant>
      <vt:variant>
        <vt:i4>1900595</vt:i4>
      </vt:variant>
      <vt:variant>
        <vt:i4>20</vt:i4>
      </vt:variant>
      <vt:variant>
        <vt:i4>0</vt:i4>
      </vt:variant>
      <vt:variant>
        <vt:i4>5</vt:i4>
      </vt:variant>
      <vt:variant>
        <vt:lpwstr/>
      </vt:variant>
      <vt:variant>
        <vt:lpwstr>_Toc101871436</vt:lpwstr>
      </vt:variant>
      <vt:variant>
        <vt:i4>1900595</vt:i4>
      </vt:variant>
      <vt:variant>
        <vt:i4>14</vt:i4>
      </vt:variant>
      <vt:variant>
        <vt:i4>0</vt:i4>
      </vt:variant>
      <vt:variant>
        <vt:i4>5</vt:i4>
      </vt:variant>
      <vt:variant>
        <vt:lpwstr/>
      </vt:variant>
      <vt:variant>
        <vt:lpwstr>_Toc101871435</vt:lpwstr>
      </vt:variant>
      <vt:variant>
        <vt:i4>1900595</vt:i4>
      </vt:variant>
      <vt:variant>
        <vt:i4>8</vt:i4>
      </vt:variant>
      <vt:variant>
        <vt:i4>0</vt:i4>
      </vt:variant>
      <vt:variant>
        <vt:i4>5</vt:i4>
      </vt:variant>
      <vt:variant>
        <vt:lpwstr/>
      </vt:variant>
      <vt:variant>
        <vt:lpwstr>_Toc101871434</vt:lpwstr>
      </vt:variant>
      <vt:variant>
        <vt:i4>1900595</vt:i4>
      </vt:variant>
      <vt:variant>
        <vt:i4>2</vt:i4>
      </vt:variant>
      <vt:variant>
        <vt:i4>0</vt:i4>
      </vt:variant>
      <vt:variant>
        <vt:i4>5</vt:i4>
      </vt:variant>
      <vt:variant>
        <vt:lpwstr/>
      </vt:variant>
      <vt:variant>
        <vt:lpwstr>_Toc101871433</vt:lpwstr>
      </vt:variant>
      <vt:variant>
        <vt:i4>3342432</vt:i4>
      </vt:variant>
      <vt:variant>
        <vt:i4>0</vt:i4>
      </vt:variant>
      <vt:variant>
        <vt:i4>0</vt:i4>
      </vt:variant>
      <vt:variant>
        <vt:i4>5</vt:i4>
      </vt:variant>
      <vt:variant>
        <vt:lpwstr>https://portal-vz.cz/metodiky-stanoviska/metodiky-k-zakonu-c-134-2016-sb-o-zadavani-verejnych-zakazek/metodicka-stanoviska/</vt:lpwstr>
      </vt:variant>
      <vt:variant>
        <vt:lpwstr/>
      </vt:variant>
      <vt:variant>
        <vt:i4>1638499</vt:i4>
      </vt:variant>
      <vt:variant>
        <vt:i4>9</vt:i4>
      </vt:variant>
      <vt:variant>
        <vt:i4>0</vt:i4>
      </vt:variant>
      <vt:variant>
        <vt:i4>5</vt:i4>
      </vt:variant>
      <vt:variant>
        <vt:lpwstr>mailto:Pavel.Rosol@mmr.cz</vt:lpwstr>
      </vt:variant>
      <vt:variant>
        <vt:lpwstr/>
      </vt:variant>
      <vt:variant>
        <vt:i4>3539024</vt:i4>
      </vt:variant>
      <vt:variant>
        <vt:i4>6</vt:i4>
      </vt:variant>
      <vt:variant>
        <vt:i4>0</vt:i4>
      </vt:variant>
      <vt:variant>
        <vt:i4>5</vt:i4>
      </vt:variant>
      <vt:variant>
        <vt:lpwstr>mailto:Stella.Kocourkova@mmr.cz</vt:lpwstr>
      </vt:variant>
      <vt:variant>
        <vt:lpwstr/>
      </vt:variant>
      <vt:variant>
        <vt:i4>3539024</vt:i4>
      </vt:variant>
      <vt:variant>
        <vt:i4>3</vt:i4>
      </vt:variant>
      <vt:variant>
        <vt:i4>0</vt:i4>
      </vt:variant>
      <vt:variant>
        <vt:i4>5</vt:i4>
      </vt:variant>
      <vt:variant>
        <vt:lpwstr>mailto:Stella.Kocourkova@mmr.cz</vt:lpwstr>
      </vt:variant>
      <vt:variant>
        <vt:lpwstr/>
      </vt:variant>
      <vt:variant>
        <vt:i4>1638499</vt:i4>
      </vt:variant>
      <vt:variant>
        <vt:i4>0</vt:i4>
      </vt:variant>
      <vt:variant>
        <vt:i4>0</vt:i4>
      </vt:variant>
      <vt:variant>
        <vt:i4>5</vt:i4>
      </vt:variant>
      <vt:variant>
        <vt:lpwstr>mailto:Pavel.Rosol@mmr.cz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Janda</dc:creator>
  <cp:keywords/>
  <cp:lastModifiedBy>Uhlíková Renata</cp:lastModifiedBy>
  <cp:revision>517</cp:revision>
  <cp:lastPrinted>2022-04-14T06:45:00Z</cp:lastPrinted>
  <dcterms:created xsi:type="dcterms:W3CDTF">2022-04-25T09:24:00Z</dcterms:created>
  <dcterms:modified xsi:type="dcterms:W3CDTF">2022-11-29T14:57:00Z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