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87915B7" w:rsidR="00F23FC9" w:rsidRPr="00535716" w:rsidRDefault="00F23FC9" w:rsidP="00F23FC9">
      <w:pPr>
        <w:spacing w:before="240"/>
        <w:jc w:val="center"/>
        <w:rPr>
          <w:rFonts w:ascii="Arial" w:hAnsi="Arial" w:cs="Arial"/>
          <w:b/>
          <w:bCs/>
          <w:caps/>
          <w:color w:val="214F87"/>
          <w:sz w:val="44"/>
          <w:szCs w:val="44"/>
        </w:rPr>
      </w:pPr>
      <w:r w:rsidRPr="00535716">
        <w:rPr>
          <w:rFonts w:ascii="Arial" w:hAnsi="Arial" w:cs="Arial"/>
          <w:b/>
          <w:bCs/>
          <w:caps/>
          <w:color w:val="214F87"/>
          <w:sz w:val="44"/>
          <w:szCs w:val="44"/>
        </w:rPr>
        <w:t xml:space="preserve">PŘÍLOHA </w:t>
      </w:r>
      <w:proofErr w:type="gramStart"/>
      <w:r w:rsidR="000F6082" w:rsidRPr="00535716">
        <w:rPr>
          <w:rFonts w:ascii="Arial" w:hAnsi="Arial" w:cs="Arial"/>
          <w:b/>
          <w:bCs/>
          <w:caps/>
          <w:color w:val="214F87"/>
          <w:sz w:val="44"/>
          <w:szCs w:val="44"/>
        </w:rPr>
        <w:t>3</w:t>
      </w:r>
      <w:r w:rsidR="00535716" w:rsidRPr="00535716">
        <w:rPr>
          <w:rFonts w:ascii="Arial" w:hAnsi="Arial" w:cs="Arial"/>
          <w:b/>
          <w:bCs/>
          <w:caps/>
          <w:color w:val="214F87"/>
          <w:sz w:val="44"/>
          <w:szCs w:val="44"/>
        </w:rPr>
        <w:t>C</w:t>
      </w:r>
      <w:proofErr w:type="gramEnd"/>
    </w:p>
    <w:p w14:paraId="3D6858A4" w14:textId="3338F868" w:rsidR="0068431B" w:rsidRPr="00535716" w:rsidRDefault="009E586F" w:rsidP="00933926">
      <w:pPr>
        <w:spacing w:before="240" w:line="276" w:lineRule="auto"/>
        <w:jc w:val="center"/>
        <w:rPr>
          <w:rFonts w:ascii="Arial" w:hAnsi="Arial" w:cs="Arial"/>
          <w:b/>
          <w:color w:val="214F87"/>
          <w:sz w:val="44"/>
          <w:szCs w:val="44"/>
        </w:rPr>
      </w:pPr>
      <w:r w:rsidRPr="00535716">
        <w:rPr>
          <w:rFonts w:ascii="Arial" w:hAnsi="Arial" w:cs="Arial"/>
          <w:b/>
          <w:bCs/>
          <w:caps/>
          <w:color w:val="214F87"/>
          <w:sz w:val="44"/>
          <w:szCs w:val="44"/>
        </w:rPr>
        <w:t xml:space="preserve">PodMÍNKY </w:t>
      </w:r>
      <w:r w:rsidR="00857395" w:rsidRPr="00535716">
        <w:rPr>
          <w:rFonts w:ascii="Arial" w:hAnsi="Arial" w:cs="Arial"/>
          <w:b/>
          <w:bCs/>
          <w:caps/>
          <w:color w:val="214F87"/>
          <w:sz w:val="44"/>
          <w:szCs w:val="44"/>
        </w:rPr>
        <w:t xml:space="preserve">STAnovení výdajů na financování akce </w:t>
      </w:r>
      <w:r w:rsidR="0068431B" w:rsidRPr="00535716">
        <w:rPr>
          <w:rFonts w:ascii="Arial" w:hAnsi="Arial" w:cs="Arial"/>
          <w:b/>
          <w:bCs/>
          <w:caps/>
          <w:color w:val="214F87"/>
          <w:sz w:val="44"/>
          <w:szCs w:val="44"/>
        </w:rPr>
        <w:t>OSS</w:t>
      </w:r>
    </w:p>
    <w:p w14:paraId="3913D93F" w14:textId="096D489F" w:rsidR="00F077FA" w:rsidRPr="00535716" w:rsidRDefault="00F077FA">
      <w:pPr>
        <w:pStyle w:val="Zkladnodstavec"/>
        <w:rPr>
          <w:rFonts w:ascii="Arial" w:hAnsi="Arial" w:cs="Arial"/>
          <w:b/>
          <w:bCs/>
          <w:caps/>
          <w:color w:val="214F87"/>
        </w:rPr>
      </w:pPr>
    </w:p>
    <w:p w14:paraId="526DAD00" w14:textId="77777777" w:rsidR="00DD1F86" w:rsidRPr="00535716" w:rsidRDefault="00DD1F86" w:rsidP="00DD1F86">
      <w:pPr>
        <w:pStyle w:val="Zkladnodstavec"/>
        <w:spacing w:before="360" w:after="120"/>
        <w:contextualSpacing/>
        <w:jc w:val="center"/>
        <w:rPr>
          <w:rFonts w:ascii="Arial" w:hAnsi="Arial" w:cs="Arial"/>
          <w:color w:val="auto"/>
          <w:sz w:val="36"/>
          <w:szCs w:val="36"/>
        </w:rPr>
      </w:pPr>
      <w:r w:rsidRPr="00535716">
        <w:rPr>
          <w:rFonts w:ascii="Arial" w:hAnsi="Arial" w:cs="Arial"/>
          <w:caps/>
          <w:color w:val="auto"/>
          <w:sz w:val="36"/>
          <w:szCs w:val="36"/>
        </w:rPr>
        <w:t xml:space="preserve">33. výzva IROP </w:t>
      </w:r>
      <w:r w:rsidRPr="00535716">
        <w:rPr>
          <w:rFonts w:ascii="Arial" w:hAnsi="Arial" w:cs="Arial"/>
          <w:color w:val="auto"/>
          <w:sz w:val="36"/>
          <w:szCs w:val="36"/>
        </w:rPr>
        <w:t xml:space="preserve">– MUZEA – SC </w:t>
      </w:r>
      <w:r w:rsidRPr="00535716">
        <w:rPr>
          <w:rFonts w:ascii="Arial" w:hAnsi="Arial" w:cs="Arial"/>
          <w:sz w:val="36"/>
          <w:szCs w:val="36"/>
        </w:rPr>
        <w:t>4.4</w:t>
      </w:r>
      <w:r w:rsidRPr="00535716">
        <w:rPr>
          <w:rFonts w:ascii="Arial" w:hAnsi="Arial" w:cs="Arial"/>
          <w:color w:val="auto"/>
          <w:sz w:val="36"/>
          <w:szCs w:val="36"/>
        </w:rPr>
        <w:t xml:space="preserve"> (MRR)</w:t>
      </w:r>
    </w:p>
    <w:p w14:paraId="5492C306" w14:textId="77777777" w:rsidR="00DD1F86" w:rsidRPr="008C2C98" w:rsidRDefault="00DD1F86" w:rsidP="00DD1F86">
      <w:pPr>
        <w:pStyle w:val="Zkladnodstavec"/>
        <w:spacing w:before="360" w:after="120"/>
        <w:contextualSpacing/>
        <w:jc w:val="center"/>
        <w:rPr>
          <w:rFonts w:ascii="Arial" w:hAnsi="Arial" w:cs="Arial"/>
          <w:caps/>
          <w:color w:val="auto"/>
          <w:sz w:val="36"/>
          <w:szCs w:val="36"/>
        </w:rPr>
      </w:pPr>
      <w:r w:rsidRPr="00535716">
        <w:rPr>
          <w:rFonts w:ascii="Arial" w:hAnsi="Arial" w:cs="Arial"/>
          <w:caps/>
          <w:color w:val="auto"/>
          <w:sz w:val="36"/>
          <w:szCs w:val="36"/>
        </w:rPr>
        <w:t xml:space="preserve">34. výzva IROP </w:t>
      </w:r>
      <w:r w:rsidRPr="00535716">
        <w:rPr>
          <w:rFonts w:ascii="Arial" w:hAnsi="Arial" w:cs="Arial"/>
          <w:color w:val="auto"/>
          <w:sz w:val="36"/>
          <w:szCs w:val="36"/>
        </w:rPr>
        <w:t xml:space="preserve">– MUZEA – SC </w:t>
      </w:r>
      <w:r w:rsidRPr="00535716">
        <w:rPr>
          <w:rFonts w:ascii="Arial" w:hAnsi="Arial" w:cs="Arial"/>
          <w:sz w:val="36"/>
          <w:szCs w:val="36"/>
        </w:rPr>
        <w:t>4.4</w:t>
      </w:r>
      <w:r w:rsidRPr="00535716">
        <w:rPr>
          <w:rFonts w:ascii="Arial" w:hAnsi="Arial" w:cs="Arial"/>
          <w:color w:val="auto"/>
          <w:sz w:val="36"/>
          <w:szCs w:val="36"/>
        </w:rPr>
        <w:t xml:space="preserve"> (PR)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03FDC4D6"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B60A3B">
        <w:rPr>
          <w:rFonts w:ascii="Arial" w:hAnsi="Arial" w:cs="Arial"/>
          <w:caps/>
          <w:color w:val="7F7F7F" w:themeColor="text1" w:themeTint="80"/>
          <w:sz w:val="32"/>
          <w:szCs w:val="32"/>
        </w:rPr>
        <w:t xml:space="preserve"> 2 </w:t>
      </w:r>
      <w:r w:rsidR="00B60A3B" w:rsidRPr="00B60A3B">
        <w:rPr>
          <w:rFonts w:ascii="Arial" w:hAnsi="Arial" w:cs="Arial"/>
          <w:caps/>
          <w:color w:val="FF0000"/>
          <w:sz w:val="32"/>
          <w:szCs w:val="32"/>
          <w:highlight w:val="cyan"/>
        </w:rPr>
        <w:t>KONSOLIDOVANÁ</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 xml:space="preserve">vypůjčení nebo pronajmutí/ propachtování majetku získaného, byť i částečně, z převedených výdajů na </w:t>
            </w:r>
            <w:r w:rsidRPr="0022046E">
              <w:rPr>
                <w:rFonts w:ascii="Arial" w:hAnsi="Arial" w:cs="Arial"/>
                <w:sz w:val="22"/>
                <w:szCs w:val="22"/>
                <w:lang w:eastAsia="ar-SA"/>
              </w:rPr>
              <w:lastRenderedPageBreak/>
              <w:t>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E0571">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422AD9B" w:rsidR="009132E6" w:rsidRPr="00FE0571"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w:t>
            </w:r>
            <w:r w:rsidRPr="00FE0571">
              <w:rPr>
                <w:rFonts w:ascii="Arial" w:hAnsi="Arial" w:cs="Arial"/>
                <w:snapToGrid w:val="0"/>
                <w:sz w:val="22"/>
                <w:szCs w:val="22"/>
              </w:rPr>
              <w:t xml:space="preserve">o realizaci projektu </w:t>
            </w:r>
            <w:bookmarkEnd w:id="8"/>
            <w:r w:rsidRPr="00FE0571">
              <w:rPr>
                <w:rFonts w:ascii="Arial" w:hAnsi="Arial" w:cs="Arial"/>
                <w:snapToGrid w:val="0"/>
                <w:sz w:val="22"/>
                <w:szCs w:val="22"/>
              </w:rPr>
              <w:t>prokázat</w:t>
            </w:r>
            <w:r w:rsidR="00223557" w:rsidRPr="00FE0571">
              <w:rPr>
                <w:rFonts w:ascii="Arial" w:hAnsi="Arial" w:cs="Arial"/>
                <w:snapToGrid w:val="0"/>
                <w:sz w:val="22"/>
                <w:szCs w:val="22"/>
              </w:rPr>
              <w:t>,</w:t>
            </w:r>
            <w:r w:rsidRPr="00FE0571">
              <w:rPr>
                <w:rFonts w:ascii="Arial" w:hAnsi="Arial" w:cs="Arial"/>
                <w:snapToGrid w:val="0"/>
                <w:sz w:val="22"/>
                <w:szCs w:val="22"/>
              </w:rPr>
              <w:t xml:space="preserve"> že indikátory </w:t>
            </w:r>
            <w:r w:rsidR="00A67B07" w:rsidRPr="00FE0571">
              <w:rPr>
                <w:rFonts w:ascii="Arial" w:hAnsi="Arial" w:cs="Arial"/>
                <w:i/>
                <w:iCs/>
                <w:snapToGrid w:val="0"/>
                <w:sz w:val="22"/>
                <w:szCs w:val="22"/>
              </w:rPr>
              <w:t>I. – III</w:t>
            </w:r>
            <w:r w:rsidR="00A67B07" w:rsidRPr="00FE0571">
              <w:rPr>
                <w:rFonts w:ascii="Arial" w:hAnsi="Arial" w:cs="Arial"/>
                <w:snapToGrid w:val="0"/>
                <w:sz w:val="22"/>
                <w:szCs w:val="22"/>
              </w:rPr>
              <w:t xml:space="preserve">. </w:t>
            </w:r>
            <w:r w:rsidRPr="00FE0571">
              <w:rPr>
                <w:rFonts w:ascii="Arial" w:hAnsi="Arial" w:cs="Arial"/>
                <w:snapToGrid w:val="0"/>
                <w:sz w:val="22"/>
                <w:szCs w:val="22"/>
              </w:rPr>
              <w:t>byly</w:t>
            </w:r>
            <w:r w:rsidRPr="00A67B07">
              <w:rPr>
                <w:rFonts w:ascii="Arial" w:hAnsi="Arial" w:cs="Arial"/>
                <w:snapToGrid w:val="0"/>
                <w:sz w:val="22"/>
                <w:szCs w:val="22"/>
              </w:rPr>
              <w:t xml:space="preserve"> naplněny</w:t>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v </w:t>
            </w:r>
            <w:r w:rsidRPr="00FE0571">
              <w:rPr>
                <w:rFonts w:ascii="Arial" w:hAnsi="Arial" w:cs="Arial"/>
                <w:snapToGrid w:val="0"/>
                <w:sz w:val="22"/>
                <w:szCs w:val="22"/>
              </w:rPr>
              <w:t>termínu</w:t>
            </w:r>
            <w:r w:rsidR="00EC707A" w:rsidRPr="00FE0571">
              <w:rPr>
                <w:rStyle w:val="Znakapoznpodarou"/>
                <w:rFonts w:ascii="Arial" w:hAnsi="Arial" w:cs="Arial"/>
                <w:snapToGrid w:val="0"/>
                <w:sz w:val="22"/>
                <w:szCs w:val="22"/>
              </w:rPr>
              <w:footnoteReference w:id="11"/>
            </w:r>
            <w:r w:rsidRPr="00FE0571">
              <w:rPr>
                <w:rFonts w:ascii="Arial" w:hAnsi="Arial" w:cs="Arial"/>
                <w:snapToGrid w:val="0"/>
                <w:sz w:val="22"/>
                <w:szCs w:val="22"/>
              </w:rPr>
              <w:t xml:space="preserve"> a cílové hodnotě uvedené </w:t>
            </w:r>
            <w:r w:rsidR="00F13F4F" w:rsidRPr="00FE0571">
              <w:rPr>
                <w:rFonts w:ascii="Arial" w:hAnsi="Arial" w:cs="Arial"/>
                <w:snapToGrid w:val="0"/>
                <w:sz w:val="22"/>
                <w:szCs w:val="22"/>
              </w:rPr>
              <w:t>ve Stanovení výdajů</w:t>
            </w:r>
            <w:r w:rsidRPr="00FE0571">
              <w:rPr>
                <w:rFonts w:ascii="Arial" w:hAnsi="Arial" w:cs="Arial"/>
                <w:snapToGrid w:val="0"/>
                <w:sz w:val="22"/>
                <w:szCs w:val="22"/>
              </w:rPr>
              <w:t xml:space="preserve"> / v MS2021+</w:t>
            </w:r>
            <w:r w:rsidRPr="00FE0571">
              <w:rPr>
                <w:rStyle w:val="Znakapoznpodarou"/>
                <w:rFonts w:ascii="Arial" w:hAnsi="Arial" w:cs="Arial"/>
                <w:snapToGrid w:val="0"/>
                <w:sz w:val="22"/>
                <w:szCs w:val="22"/>
              </w:rPr>
              <w:footnoteReference w:id="12"/>
            </w:r>
            <w:r w:rsidRPr="00FE0571">
              <w:rPr>
                <w:rFonts w:ascii="Arial" w:hAnsi="Arial" w:cs="Arial"/>
                <w:snapToGrid w:val="0"/>
                <w:sz w:val="22"/>
                <w:szCs w:val="22"/>
              </w:rPr>
              <w:t xml:space="preserve">. </w:t>
            </w:r>
          </w:p>
          <w:p w14:paraId="79F19E53" w14:textId="2D926598" w:rsidR="009132E6" w:rsidRPr="00FE0571"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 xml:space="preserve">Naplnění </w:t>
            </w:r>
            <w:r w:rsidR="00223557" w:rsidRPr="00FE0571">
              <w:rPr>
                <w:rFonts w:ascii="Arial" w:hAnsi="Arial" w:cs="Arial"/>
                <w:snapToGrid w:val="0"/>
                <w:sz w:val="22"/>
                <w:szCs w:val="22"/>
              </w:rPr>
              <w:t xml:space="preserve">cílové hodnoty </w:t>
            </w:r>
            <w:r w:rsidRPr="00FE0571">
              <w:rPr>
                <w:rFonts w:ascii="Arial" w:hAnsi="Arial" w:cs="Arial"/>
                <w:snapToGrid w:val="0"/>
                <w:sz w:val="22"/>
                <w:szCs w:val="22"/>
              </w:rPr>
              <w:t xml:space="preserve">indikátoru </w:t>
            </w:r>
            <w:r w:rsidR="00A67B07" w:rsidRPr="00FE0571">
              <w:rPr>
                <w:rFonts w:ascii="Arial" w:hAnsi="Arial" w:cs="Arial"/>
                <w:i/>
                <w:iCs/>
                <w:snapToGrid w:val="0"/>
                <w:sz w:val="22"/>
                <w:szCs w:val="22"/>
              </w:rPr>
              <w:t>IV</w:t>
            </w:r>
            <w:r w:rsidRPr="00FE0571">
              <w:rPr>
                <w:rFonts w:ascii="Arial" w:hAnsi="Arial" w:cs="Arial"/>
                <w:i/>
                <w:iCs/>
                <w:snapToGrid w:val="0"/>
                <w:sz w:val="22"/>
                <w:szCs w:val="22"/>
              </w:rPr>
              <w:t>.</w:t>
            </w:r>
            <w:r w:rsidRPr="00FE0571">
              <w:rPr>
                <w:rFonts w:ascii="Arial" w:hAnsi="Arial" w:cs="Arial"/>
                <w:snapToGrid w:val="0"/>
                <w:sz w:val="22"/>
                <w:szCs w:val="22"/>
              </w:rPr>
              <w:t xml:space="preserve"> uvedené v MS2021+ je příjemce povinen vykázat při podání první Zprávy o</w:t>
            </w:r>
            <w:r w:rsidR="007518FF" w:rsidRPr="00FE0571">
              <w:rPr>
                <w:rFonts w:ascii="Arial" w:hAnsi="Arial" w:cs="Arial"/>
                <w:snapToGrid w:val="0"/>
                <w:sz w:val="22"/>
                <w:szCs w:val="22"/>
              </w:rPr>
              <w:t> </w:t>
            </w:r>
            <w:r w:rsidRPr="00FE0571">
              <w:rPr>
                <w:rFonts w:ascii="Arial" w:hAnsi="Arial" w:cs="Arial"/>
                <w:snapToGrid w:val="0"/>
                <w:sz w:val="22"/>
                <w:szCs w:val="22"/>
              </w:rPr>
              <w:t xml:space="preserve">udržitelnosti projektu. </w:t>
            </w:r>
          </w:p>
          <w:p w14:paraId="4553DF32" w14:textId="77777777" w:rsidR="009132E6" w:rsidRPr="00FE0571"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Indikátory:</w:t>
            </w:r>
          </w:p>
          <w:p w14:paraId="51B0E473" w14:textId="77777777" w:rsidR="00FE0571" w:rsidRPr="00FE0571" w:rsidRDefault="00FE0571" w:rsidP="00FE0571">
            <w:pPr>
              <w:pStyle w:val="Odstavecseseznamem"/>
              <w:numPr>
                <w:ilvl w:val="0"/>
                <w:numId w:val="32"/>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908 101 - Počet podpořených muzeí</w:t>
            </w:r>
          </w:p>
          <w:p w14:paraId="2CB01B4D" w14:textId="77777777" w:rsidR="000C678D"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907 030 - Počet nově zpřístupněných a zefektivněných podsbírek a fondů</w:t>
            </w:r>
          </w:p>
          <w:p w14:paraId="351EF08F" w14:textId="77777777" w:rsidR="000C678D"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323 000 - Snížení konečné spotřeby energie u podpořených subjektů</w:t>
            </w:r>
          </w:p>
          <w:p w14:paraId="1407E902" w14:textId="1E4AC2C6" w:rsidR="00A67B07"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910 052 - Počet návštěvníků podpořených lokalit v oblasti</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Pro příjemce jsou závazné pouze indikátory uvedené v</w:t>
            </w:r>
            <w:r w:rsidR="00670130" w:rsidRPr="00FE0571">
              <w:rPr>
                <w:rFonts w:ascii="Arial" w:hAnsi="Arial" w:cs="Arial"/>
                <w:snapToGrid w:val="0"/>
                <w:sz w:val="22"/>
                <w:szCs w:val="22"/>
              </w:rPr>
              <w:t>e Stanovení výdajů</w:t>
            </w:r>
            <w:r w:rsidRPr="00FE0571">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B6ACD42" w:rsidR="009132E6" w:rsidRPr="00FE057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bez stanoveného tolerančního pásma (indikátory</w:t>
            </w:r>
            <w:r w:rsidR="00866C89" w:rsidRPr="00FE0571">
              <w:rPr>
                <w:rFonts w:ascii="Arial" w:hAnsi="Arial" w:cs="Arial"/>
                <w:snapToGrid w:val="0"/>
                <w:sz w:val="22"/>
                <w:szCs w:val="22"/>
                <w:lang w:eastAsia="zh-CN" w:bidi="ar"/>
              </w:rPr>
              <w:t xml:space="preserve"> </w:t>
            </w:r>
            <w:r w:rsidR="009132E6" w:rsidRPr="00FE0571">
              <w:rPr>
                <w:rFonts w:ascii="Arial" w:hAnsi="Arial" w:cs="Arial"/>
                <w:i/>
                <w:iCs/>
                <w:snapToGrid w:val="0"/>
                <w:sz w:val="22"/>
                <w:szCs w:val="22"/>
                <w:lang w:eastAsia="zh-CN" w:bidi="ar"/>
              </w:rPr>
              <w:t>I.</w:t>
            </w:r>
            <w:r w:rsidR="000C678D" w:rsidRPr="00FE0571">
              <w:rPr>
                <w:rFonts w:ascii="Arial" w:hAnsi="Arial" w:cs="Arial"/>
                <w:snapToGrid w:val="0"/>
                <w:sz w:val="22"/>
                <w:szCs w:val="22"/>
                <w:lang w:eastAsia="zh-CN" w:bidi="ar"/>
              </w:rPr>
              <w:t xml:space="preserve"> a </w:t>
            </w:r>
            <w:r w:rsidR="000C678D" w:rsidRPr="00FE0571">
              <w:rPr>
                <w:rFonts w:ascii="Arial" w:hAnsi="Arial" w:cs="Arial"/>
                <w:i/>
                <w:iCs/>
                <w:snapToGrid w:val="0"/>
                <w:sz w:val="22"/>
                <w:szCs w:val="22"/>
                <w:lang w:eastAsia="zh-CN" w:bidi="ar"/>
              </w:rPr>
              <w:t>II</w:t>
            </w:r>
            <w:r w:rsidR="00277403" w:rsidRPr="00FE0571">
              <w:rPr>
                <w:rFonts w:ascii="Arial" w:hAnsi="Arial" w:cs="Arial"/>
                <w:i/>
                <w:iCs/>
                <w:snapToGrid w:val="0"/>
                <w:sz w:val="22"/>
                <w:szCs w:val="22"/>
                <w:lang w:eastAsia="zh-CN" w:bidi="ar"/>
              </w:rPr>
              <w:t>.</w:t>
            </w:r>
            <w:r w:rsidRPr="00FE0571">
              <w:rPr>
                <w:rFonts w:ascii="Arial" w:hAnsi="Arial" w:cs="Arial"/>
                <w:snapToGrid w:val="0"/>
                <w:sz w:val="22"/>
                <w:szCs w:val="22"/>
                <w:lang w:eastAsia="zh-CN" w:bidi="ar"/>
              </w:rPr>
              <w:t>) bude stanovena finanční oprava</w:t>
            </w:r>
            <w:r w:rsidR="009132E6" w:rsidRPr="00FE0571">
              <w:rPr>
                <w:rFonts w:ascii="Arial" w:hAnsi="Arial" w:cs="Arial"/>
                <w:snapToGrid w:val="0"/>
                <w:sz w:val="22"/>
                <w:szCs w:val="22"/>
                <w:lang w:eastAsia="zh-CN" w:bidi="ar"/>
              </w:rPr>
              <w:t xml:space="preserve"> v poměrné výši zohledňující </w:t>
            </w:r>
            <w:r w:rsidRPr="00FE0571">
              <w:rPr>
                <w:rFonts w:ascii="Arial" w:hAnsi="Arial" w:cs="Arial"/>
                <w:snapToGrid w:val="0"/>
                <w:sz w:val="22"/>
                <w:szCs w:val="22"/>
                <w:lang w:eastAsia="zh-CN" w:bidi="ar"/>
              </w:rPr>
              <w:t>dosaženou hodnotu indikátoru k Rozhodnému datu a </w:t>
            </w:r>
            <w:r w:rsidR="009132E6" w:rsidRPr="00FE0571">
              <w:rPr>
                <w:rFonts w:ascii="Arial" w:hAnsi="Arial" w:cs="Arial"/>
                <w:snapToGrid w:val="0"/>
                <w:sz w:val="22"/>
                <w:szCs w:val="22"/>
                <w:lang w:eastAsia="zh-CN" w:bidi="ar"/>
              </w:rPr>
              <w:t>cílovou hodnotu indikátoru</w:t>
            </w:r>
            <w:r w:rsidRPr="00FE0571">
              <w:rPr>
                <w:rFonts w:ascii="Arial" w:hAnsi="Arial" w:cs="Arial"/>
                <w:snapToGrid w:val="0"/>
                <w:sz w:val="22"/>
                <w:szCs w:val="22"/>
                <w:lang w:eastAsia="zh-CN" w:bidi="ar"/>
              </w:rPr>
              <w:t>.</w:t>
            </w:r>
            <w:r w:rsidR="009132E6" w:rsidRPr="00FE0571">
              <w:rPr>
                <w:rFonts w:ascii="Arial" w:hAnsi="Arial" w:cs="Arial"/>
                <w:snapToGrid w:val="0"/>
                <w:sz w:val="22"/>
                <w:szCs w:val="22"/>
                <w:lang w:eastAsia="zh-CN" w:bidi="ar"/>
              </w:rPr>
              <w:t> </w:t>
            </w:r>
          </w:p>
          <w:p w14:paraId="02A69AF6" w14:textId="504CAD7D" w:rsidR="009132E6" w:rsidRPr="00FE057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FE0571">
              <w:rPr>
                <w:rFonts w:ascii="Arial" w:hAnsi="Arial" w:cs="Arial"/>
                <w:snapToGrid w:val="0"/>
                <w:sz w:val="22"/>
                <w:szCs w:val="22"/>
                <w:lang w:eastAsia="zh-CN" w:bidi="ar"/>
              </w:rPr>
              <w:t xml:space="preserve">V ostatních případech bude finanční oprava stanovena </w:t>
            </w:r>
            <w:r w:rsidR="009132E6" w:rsidRPr="00FE0571">
              <w:rPr>
                <w:rFonts w:ascii="Arial" w:hAnsi="Arial" w:cs="Arial"/>
                <w:snapToGrid w:val="0"/>
                <w:sz w:val="22"/>
                <w:szCs w:val="22"/>
                <w:lang w:eastAsia="zh-CN" w:bidi="ar"/>
              </w:rPr>
              <w:t xml:space="preserve">v poměrné výši zohledňující </w:t>
            </w:r>
            <w:r w:rsidRPr="00FE0571">
              <w:rPr>
                <w:rFonts w:ascii="Arial" w:hAnsi="Arial" w:cs="Arial"/>
                <w:snapToGrid w:val="0"/>
                <w:sz w:val="22"/>
                <w:szCs w:val="22"/>
                <w:lang w:eastAsia="zh-CN" w:bidi="ar"/>
              </w:rPr>
              <w:t>dosaženou hodnotu indikátoru k Rozhodnému datu a </w:t>
            </w:r>
            <w:r w:rsidR="009132E6" w:rsidRPr="00FE0571">
              <w:rPr>
                <w:rFonts w:ascii="Arial" w:hAnsi="Arial" w:cs="Arial"/>
                <w:snapToGrid w:val="0"/>
                <w:sz w:val="22"/>
                <w:szCs w:val="22"/>
                <w:lang w:eastAsia="zh-CN" w:bidi="ar"/>
              </w:rPr>
              <w:t>minimální hranici tolerančního pásma</w:t>
            </w:r>
            <w:r w:rsidR="00EC707A" w:rsidRPr="00FE0571">
              <w:rPr>
                <w:rFonts w:ascii="Arial" w:hAnsi="Arial" w:cs="Arial"/>
                <w:snapToGrid w:val="0"/>
                <w:sz w:val="22"/>
                <w:szCs w:val="22"/>
                <w:lang w:eastAsia="zh-CN" w:bidi="ar"/>
              </w:rPr>
              <w:t xml:space="preserve"> indikátoru</w:t>
            </w:r>
            <w:r w:rsidR="009132E6" w:rsidRPr="00FE0571">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v případě</w:t>
            </w:r>
            <w:r w:rsidR="009132E6" w:rsidRPr="00FE0571">
              <w:rPr>
                <w:rFonts w:ascii="Arial" w:hAnsi="Arial" w:cs="Arial"/>
                <w:snapToGrid w:val="0"/>
                <w:sz w:val="22"/>
                <w:szCs w:val="22"/>
                <w:lang w:eastAsia="zh-CN" w:bidi="ar"/>
              </w:rPr>
              <w:t>,</w:t>
            </w:r>
            <w:r w:rsidRPr="00FE0571">
              <w:rPr>
                <w:rFonts w:ascii="Arial" w:hAnsi="Arial" w:cs="Arial"/>
                <w:snapToGrid w:val="0"/>
                <w:sz w:val="22"/>
                <w:szCs w:val="22"/>
                <w:lang w:eastAsia="zh-CN" w:bidi="ar"/>
              </w:rPr>
              <w:t xml:space="preserve"> kdy nedojde k naplnění cílové hodnoty u indikátoru:</w:t>
            </w:r>
            <w:r w:rsidR="009132E6" w:rsidRPr="00FE0571">
              <w:rPr>
                <w:rFonts w:ascii="Arial" w:hAnsi="Arial" w:cs="Arial"/>
                <w:snapToGrid w:val="0"/>
                <w:sz w:val="22"/>
                <w:szCs w:val="22"/>
              </w:rPr>
              <w:t xml:space="preserve"> </w:t>
            </w:r>
          </w:p>
          <w:p w14:paraId="4E02C504" w14:textId="77777777" w:rsidR="00975D6B" w:rsidRPr="00FE0571" w:rsidRDefault="00975D6B"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E0571">
              <w:rPr>
                <w:rFonts w:ascii="Arial" w:hAnsi="Arial" w:cs="Arial"/>
                <w:i/>
                <w:iCs/>
                <w:snapToGrid w:val="0"/>
                <w:sz w:val="22"/>
                <w:szCs w:val="22"/>
                <w:lang w:eastAsia="zh-CN" w:bidi="ar"/>
              </w:rPr>
              <w:t>III.</w:t>
            </w:r>
            <w:r w:rsidRPr="00FE0571">
              <w:rPr>
                <w:rFonts w:ascii="Arial" w:hAnsi="Arial" w:cs="Arial"/>
                <w:snapToGrid w:val="0"/>
                <w:sz w:val="22"/>
                <w:szCs w:val="22"/>
                <w:lang w:eastAsia="zh-CN" w:bidi="ar"/>
              </w:rPr>
              <w:t xml:space="preserve"> na 95 % a více z rozdílu mezi výchozí a cílovou hodnotou,</w:t>
            </w:r>
          </w:p>
          <w:p w14:paraId="5B4CF934" w14:textId="77777777" w:rsidR="00975D6B" w:rsidRPr="00FE0571"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FE0571">
              <w:rPr>
                <w:rFonts w:ascii="Arial" w:hAnsi="Arial" w:cs="Arial"/>
                <w:i/>
                <w:iCs/>
                <w:snapToGrid w:val="0"/>
                <w:sz w:val="22"/>
                <w:szCs w:val="22"/>
                <w:lang w:eastAsia="zh-CN" w:bidi="ar"/>
              </w:rPr>
              <w:t>IV</w:t>
            </w:r>
            <w:r w:rsidRPr="00FE0571">
              <w:rPr>
                <w:rFonts w:ascii="Arial" w:eastAsiaTheme="minorEastAsia" w:hAnsi="Arial" w:cs="Arial"/>
                <w:i/>
                <w:iCs/>
                <w:snapToGrid w:val="0"/>
                <w:sz w:val="22"/>
                <w:szCs w:val="22"/>
                <w:lang w:eastAsia="zh-CN" w:bidi="ar"/>
              </w:rPr>
              <w:t xml:space="preserve">. </w:t>
            </w:r>
            <w:r w:rsidRPr="00FE0571">
              <w:rPr>
                <w:rFonts w:ascii="Arial" w:eastAsiaTheme="minorEastAsia" w:hAnsi="Arial" w:cs="Arial"/>
                <w:snapToGrid w:val="0"/>
                <w:sz w:val="22"/>
                <w:szCs w:val="22"/>
                <w:lang w:eastAsia="zh-CN" w:bidi="ar"/>
              </w:rPr>
              <w:t xml:space="preserve">za období </w:t>
            </w:r>
            <w:r w:rsidRPr="00FE0571">
              <w:rPr>
                <w:rFonts w:ascii="Arial" w:eastAsiaTheme="minorEastAsia" w:hAnsi="Arial" w:cs="Arial"/>
                <w:sz w:val="22"/>
                <w:szCs w:val="22"/>
              </w:rPr>
              <w:t>prvního roku udržitelnosti</w:t>
            </w:r>
            <w:r w:rsidRPr="00FE0571">
              <w:rPr>
                <w:rFonts w:ascii="Arial" w:eastAsiaTheme="minorEastAsia" w:hAnsi="Arial" w:cs="Arial"/>
                <w:snapToGrid w:val="0"/>
                <w:sz w:val="22"/>
                <w:szCs w:val="22"/>
                <w:lang w:eastAsia="zh-CN" w:bidi="ar"/>
              </w:rPr>
              <w:t xml:space="preserve">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FE0571">
              <w:rPr>
                <w:rFonts w:ascii="Arial" w:hAnsi="Arial" w:cs="Arial"/>
                <w:snapToGrid w:val="0"/>
                <w:sz w:val="22"/>
                <w:szCs w:val="22"/>
              </w:rPr>
              <w:t>Překročení</w:t>
            </w:r>
            <w:r w:rsidR="002816D7" w:rsidRPr="00FE0571">
              <w:rPr>
                <w:rStyle w:val="Znakapoznpodarou"/>
                <w:rFonts w:ascii="Arial" w:hAnsi="Arial" w:cs="Arial"/>
                <w:snapToGrid w:val="0"/>
                <w:sz w:val="22"/>
                <w:szCs w:val="22"/>
              </w:rPr>
              <w:footnoteReference w:id="13"/>
            </w:r>
            <w:r w:rsidRPr="00FE0571">
              <w:rPr>
                <w:rFonts w:ascii="Arial" w:hAnsi="Arial" w:cs="Arial"/>
                <w:snapToGrid w:val="0"/>
                <w:sz w:val="22"/>
                <w:szCs w:val="22"/>
              </w:rPr>
              <w:t xml:space="preserve"> cílové hodnoty indikátorů nepodléhá finanční opravě</w:t>
            </w:r>
            <w:r w:rsidR="00933926" w:rsidRPr="00FE0571">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w:t>
            </w:r>
            <w:r w:rsidRPr="00E21F60">
              <w:rPr>
                <w:rFonts w:ascii="Arial" w:hAnsi="Arial" w:cs="Arial"/>
                <w:snapToGrid w:val="0"/>
                <w:sz w:val="22"/>
                <w:szCs w:val="22"/>
                <w:lang w:eastAsia="zh-CN" w:bidi="ar"/>
              </w:rPr>
              <w:lastRenderedPageBreak/>
              <w:t xml:space="preserve">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E0571">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FE0571" w:rsidRDefault="00277403" w:rsidP="00277403">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Indikátory:</w:t>
            </w:r>
          </w:p>
          <w:p w14:paraId="1DAE3479"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908 101 - Počet podpořených muzeí</w:t>
            </w:r>
          </w:p>
          <w:p w14:paraId="3F1FDA67"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907 030 - Počet nově zpřístupněných a zefektivněných podsbírek a fondů</w:t>
            </w:r>
          </w:p>
          <w:p w14:paraId="440A7018"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323 000 - Snížení konečné spotřeby energie u podpořených subjektů</w:t>
            </w:r>
          </w:p>
          <w:p w14:paraId="5F7B17EB"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Pro příjemce jsou závazné pouze indikátory uvedené v</w:t>
            </w:r>
            <w:r w:rsidR="00670130" w:rsidRPr="00FE0571">
              <w:rPr>
                <w:rFonts w:ascii="Arial" w:hAnsi="Arial" w:cs="Arial"/>
                <w:snapToGrid w:val="0"/>
                <w:sz w:val="22"/>
                <w:szCs w:val="22"/>
              </w:rPr>
              <w:t>e Stanovení výdajů</w:t>
            </w:r>
            <w:r w:rsidRPr="00FE0571">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72CFBF1" w14:textId="77777777" w:rsidR="00FE0571" w:rsidRPr="00FE0571" w:rsidRDefault="00FE0571" w:rsidP="00FE0571">
            <w:pPr>
              <w:numPr>
                <w:ilvl w:val="1"/>
                <w:numId w:val="16"/>
              </w:numPr>
              <w:spacing w:before="120" w:after="120" w:line="271" w:lineRule="auto"/>
              <w:ind w:left="318" w:hanging="284"/>
              <w:jc w:val="both"/>
              <w:rPr>
                <w:rFonts w:ascii="Arial" w:hAnsi="Arial" w:cs="Arial"/>
                <w:snapToGrid w:val="0"/>
                <w:sz w:val="22"/>
                <w:szCs w:val="22"/>
                <w:lang w:eastAsia="zh-CN" w:bidi="ar"/>
              </w:rPr>
            </w:pPr>
            <w:r w:rsidRPr="00FE0571">
              <w:rPr>
                <w:rFonts w:ascii="Arial" w:hAnsi="Arial" w:cs="Arial"/>
                <w:snapToGrid w:val="0"/>
                <w:sz w:val="22"/>
                <w:szCs w:val="22"/>
                <w:lang w:eastAsia="zh-CN" w:bidi="ar"/>
              </w:rPr>
              <w:t xml:space="preserve">U indikátorů, u kterých došlo k aplikaci finanční opravy podle bodu 6 (vyjma indikátoru </w:t>
            </w:r>
            <w:r w:rsidRPr="00FE0571">
              <w:rPr>
                <w:rFonts w:ascii="Arial" w:hAnsi="Arial" w:cs="Arial"/>
                <w:i/>
                <w:iCs/>
                <w:snapToGrid w:val="0"/>
                <w:sz w:val="22"/>
                <w:szCs w:val="22"/>
                <w:lang w:eastAsia="zh-CN" w:bidi="ar"/>
              </w:rPr>
              <w:t>IV.</w:t>
            </w:r>
            <w:r w:rsidRPr="00FE0571">
              <w:rPr>
                <w:rFonts w:ascii="Arial" w:hAnsi="Arial" w:cs="Arial"/>
                <w:snapToGrid w:val="0"/>
                <w:sz w:val="22"/>
                <w:szCs w:val="22"/>
                <w:lang w:eastAsia="zh-CN" w:bidi="ar"/>
              </w:rPr>
              <w:t xml:space="preserve">) a u indikátorů bez stanoveného tolerančního pásma (indikátor </w:t>
            </w:r>
            <w:r w:rsidRPr="00FE0571">
              <w:rPr>
                <w:rFonts w:ascii="Arial" w:hAnsi="Arial" w:cs="Arial"/>
                <w:i/>
                <w:iCs/>
                <w:snapToGrid w:val="0"/>
                <w:sz w:val="22"/>
                <w:szCs w:val="22"/>
                <w:lang w:eastAsia="zh-CN" w:bidi="ar"/>
              </w:rPr>
              <w:t>I. a II.</w:t>
            </w:r>
            <w:r w:rsidRPr="00FE0571">
              <w:rPr>
                <w:rFonts w:ascii="Arial" w:hAnsi="Arial" w:cs="Arial"/>
                <w:snapToGrid w:val="0"/>
                <w:sz w:val="22"/>
                <w:szCs w:val="22"/>
                <w:lang w:eastAsia="zh-CN" w:bidi="ar"/>
              </w:rPr>
              <w:t>), bude stanovena finanční oprava v poměrné výši zohledňující skutečně udrženou hodnotu indikátoru</w:t>
            </w:r>
            <w:r w:rsidRPr="00FE0571" w:rsidDel="00803BAC">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a dosaženou hodnotu indikátoru k Rozhodnému datu. </w:t>
            </w:r>
          </w:p>
          <w:p w14:paraId="43CA3646" w14:textId="77777777" w:rsidR="00FE0571" w:rsidRPr="00FE0571" w:rsidRDefault="00FE0571" w:rsidP="00FE0571">
            <w:pPr>
              <w:numPr>
                <w:ilvl w:val="1"/>
                <w:numId w:val="16"/>
              </w:numPr>
              <w:spacing w:before="120" w:after="120" w:line="271" w:lineRule="auto"/>
              <w:ind w:left="318" w:hanging="284"/>
              <w:jc w:val="both"/>
              <w:rPr>
                <w:rFonts w:ascii="Arial" w:hAnsi="Arial" w:cs="Arial"/>
                <w:snapToGrid w:val="0"/>
                <w:sz w:val="22"/>
                <w:szCs w:val="22"/>
                <w:lang w:eastAsia="zh-CN" w:bidi="ar"/>
              </w:rPr>
            </w:pPr>
            <w:r w:rsidRPr="00FE0571">
              <w:rPr>
                <w:rFonts w:ascii="Arial" w:hAnsi="Arial" w:cs="Arial"/>
                <w:snapToGrid w:val="0"/>
                <w:sz w:val="22"/>
                <w:szCs w:val="22"/>
                <w:lang w:eastAsia="zh-CN" w:bidi="ar"/>
              </w:rPr>
              <w:t>V ostatních případech bude stanovena finanční oprava v poměrné výši zohledňující skutečně udrženou hodnotu indikátoru</w:t>
            </w:r>
            <w:r w:rsidRPr="00FE0571" w:rsidDel="00803BAC">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 xml:space="preserve">a minimální hranici tolerančního pásma indikátoru v případě, kdy nedojde k udržení u indikátoru: </w:t>
            </w:r>
          </w:p>
          <w:p w14:paraId="3F910095" w14:textId="77777777" w:rsidR="00FE0571" w:rsidRPr="00FE0571" w:rsidRDefault="00FE0571" w:rsidP="00FE0571">
            <w:pPr>
              <w:numPr>
                <w:ilvl w:val="0"/>
                <w:numId w:val="16"/>
              </w:numPr>
              <w:spacing w:before="120" w:after="120" w:line="271" w:lineRule="auto"/>
              <w:ind w:left="601" w:hanging="283"/>
              <w:jc w:val="both"/>
              <w:rPr>
                <w:rFonts w:ascii="Arial" w:hAnsi="Arial" w:cs="Arial"/>
                <w:snapToGrid w:val="0"/>
                <w:sz w:val="22"/>
                <w:szCs w:val="22"/>
                <w:lang w:eastAsia="zh-CN" w:bidi="ar"/>
              </w:rPr>
            </w:pPr>
            <w:r w:rsidRPr="00FE0571">
              <w:rPr>
                <w:rFonts w:ascii="Arial" w:hAnsi="Arial" w:cs="Arial"/>
                <w:i/>
                <w:iCs/>
                <w:snapToGrid w:val="0"/>
                <w:sz w:val="22"/>
                <w:szCs w:val="22"/>
                <w:lang w:eastAsia="zh-CN" w:bidi="ar"/>
              </w:rPr>
              <w:t>III.</w:t>
            </w:r>
            <w:r w:rsidRPr="00FE0571">
              <w:rPr>
                <w:rFonts w:ascii="Arial" w:hAnsi="Arial" w:cs="Arial"/>
                <w:snapToGrid w:val="0"/>
                <w:sz w:val="22"/>
                <w:szCs w:val="22"/>
                <w:lang w:eastAsia="zh-CN" w:bidi="ar"/>
              </w:rPr>
              <w:t xml:space="preserve"> na 95 % a více z rozdílu mezi výchozí a cílovou hodnotou,</w:t>
            </w:r>
          </w:p>
          <w:p w14:paraId="38D03636" w14:textId="77777777" w:rsidR="00FE0571" w:rsidRPr="00FE0571" w:rsidRDefault="00FE0571" w:rsidP="00FE0571">
            <w:pPr>
              <w:numPr>
                <w:ilvl w:val="0"/>
                <w:numId w:val="16"/>
              </w:numPr>
              <w:spacing w:before="120" w:after="120" w:line="271" w:lineRule="auto"/>
              <w:ind w:left="601" w:hanging="283"/>
              <w:jc w:val="both"/>
              <w:rPr>
                <w:rFonts w:ascii="Arial" w:hAnsi="Arial" w:cs="Arial"/>
                <w:snapToGrid w:val="0"/>
                <w:sz w:val="22"/>
                <w:szCs w:val="22"/>
                <w:lang w:eastAsia="zh-CN" w:bidi="ar"/>
              </w:rPr>
            </w:pPr>
            <w:r w:rsidRPr="00FE0571">
              <w:rPr>
                <w:rFonts w:ascii="Arial" w:hAnsi="Arial" w:cs="Arial"/>
                <w:i/>
                <w:iCs/>
                <w:snapToGrid w:val="0"/>
                <w:sz w:val="22"/>
                <w:szCs w:val="22"/>
                <w:lang w:eastAsia="zh-CN" w:bidi="ar"/>
              </w:rPr>
              <w:t>IV.</w:t>
            </w:r>
            <w:r w:rsidRPr="00FE0571">
              <w:rPr>
                <w:rFonts w:ascii="Arial" w:hAnsi="Arial" w:cs="Arial"/>
                <w:snapToGrid w:val="0"/>
                <w:sz w:val="22"/>
                <w:szCs w:val="22"/>
                <w:lang w:eastAsia="zh-CN" w:bidi="ar"/>
              </w:rPr>
              <w:t xml:space="preserve"> na 70 % cílové hodnoty a více.</w:t>
            </w:r>
          </w:p>
          <w:p w14:paraId="26BC868B" w14:textId="77777777" w:rsidR="00FE0571" w:rsidRPr="00FE0571" w:rsidRDefault="00FE0571" w:rsidP="00FE0571">
            <w:pPr>
              <w:spacing w:before="120" w:after="120" w:line="271" w:lineRule="auto"/>
              <w:jc w:val="both"/>
              <w:rPr>
                <w:rFonts w:ascii="Arial" w:hAnsi="Arial" w:cs="Arial"/>
                <w:sz w:val="22"/>
                <w:szCs w:val="22"/>
              </w:rPr>
            </w:pPr>
            <w:r w:rsidRPr="00FE0571">
              <w:rPr>
                <w:rFonts w:ascii="Arial" w:hAnsi="Arial" w:cs="Arial"/>
                <w:sz w:val="22"/>
                <w:szCs w:val="22"/>
                <w:lang w:eastAsia="zh-CN" w:bidi="ar"/>
              </w:rPr>
              <w:t xml:space="preserve">Do vzorce výpočtu bude promítnuta délka zkoumaného období a bude zohledněna </w:t>
            </w:r>
            <w:r w:rsidRPr="00FE0571">
              <w:rPr>
                <w:rFonts w:ascii="Arial" w:hAnsi="Arial" w:cs="Arial"/>
                <w:sz w:val="22"/>
                <w:szCs w:val="22"/>
                <w:lang w:eastAsia="zh-CN" w:bidi="ar"/>
              </w:rPr>
              <w:lastRenderedPageBreak/>
              <w:t>délka doby, po kterou příjemce indikátory neudržel.</w:t>
            </w:r>
            <w:r w:rsidRPr="00FE0571">
              <w:rPr>
                <w:rFonts w:ascii="Arial" w:hAnsi="Arial" w:cs="Arial"/>
                <w:sz w:val="22"/>
                <w:szCs w:val="22"/>
              </w:rPr>
              <w:t xml:space="preserve"> </w:t>
            </w:r>
          </w:p>
          <w:p w14:paraId="29823C91" w14:textId="77777777" w:rsidR="00FE0571" w:rsidRPr="00FE0571" w:rsidRDefault="00FE0571" w:rsidP="00FE0571">
            <w:pPr>
              <w:spacing w:before="120" w:after="120" w:line="271" w:lineRule="auto"/>
              <w:jc w:val="both"/>
              <w:rPr>
                <w:rFonts w:ascii="Arial" w:hAnsi="Arial" w:cs="Arial"/>
                <w:snapToGrid w:val="0"/>
                <w:sz w:val="22"/>
                <w:szCs w:val="22"/>
              </w:rPr>
            </w:pPr>
            <w:r w:rsidRPr="00FE0571">
              <w:rPr>
                <w:rFonts w:ascii="Arial" w:hAnsi="Arial" w:cs="Arial"/>
                <w:snapToGrid w:val="0"/>
                <w:sz w:val="22"/>
                <w:szCs w:val="22"/>
              </w:rPr>
              <w:t xml:space="preserve">V případě indikátorů </w:t>
            </w:r>
            <w:r w:rsidRPr="00FE0571">
              <w:rPr>
                <w:rFonts w:ascii="Arial" w:hAnsi="Arial" w:cs="Arial"/>
                <w:i/>
                <w:iCs/>
                <w:snapToGrid w:val="0"/>
                <w:sz w:val="22"/>
                <w:szCs w:val="22"/>
              </w:rPr>
              <w:t>(IV.)</w:t>
            </w:r>
            <w:r w:rsidRPr="00FE0571">
              <w:rPr>
                <w:rFonts w:ascii="Arial" w:hAnsi="Arial" w:cs="Arial"/>
                <w:snapToGrid w:val="0"/>
                <w:sz w:val="22"/>
                <w:szCs w:val="22"/>
              </w:rPr>
              <w:t xml:space="preserve"> naplňovaných za 1. rok udržitelnosti je jejich udržení zkoumáno až od 2. roku udržitelnosti 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w:t>
            </w:r>
            <w:r w:rsidRPr="00E21F60">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3378020"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A5307">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3D2CB773" w14:textId="0454E48E" w:rsidR="0090629F" w:rsidRPr="00B24D6D" w:rsidRDefault="009132E6" w:rsidP="0090629F">
      <w:pPr>
        <w:keepNext/>
        <w:tabs>
          <w:tab w:val="left" w:pos="708"/>
        </w:tabs>
        <w:spacing w:before="120" w:after="120" w:line="271" w:lineRule="auto"/>
        <w:jc w:val="center"/>
        <w:rPr>
          <w:rFonts w:ascii="Arial" w:hAnsi="Arial" w:cs="Arial"/>
          <w:b/>
          <w:i/>
          <w:snapToGrid w:val="0"/>
          <w:sz w:val="22"/>
          <w:szCs w:val="22"/>
        </w:rPr>
      </w:pPr>
      <w:r w:rsidRPr="002A5307">
        <w:rPr>
          <w:rFonts w:ascii="Arial" w:hAnsi="Arial" w:cs="Arial"/>
          <w:b/>
          <w:i/>
          <w:snapToGrid w:val="0"/>
          <w:sz w:val="22"/>
          <w:szCs w:val="22"/>
        </w:rPr>
        <w:t>Veřejná podpora</w:t>
      </w:r>
    </w:p>
    <w:p w14:paraId="64637469" w14:textId="11BD5B9B" w:rsidR="002A5307" w:rsidRPr="00CA0FC5" w:rsidRDefault="0090629F" w:rsidP="00772D66">
      <w:pPr>
        <w:numPr>
          <w:ilvl w:val="0"/>
          <w:numId w:val="14"/>
        </w:numPr>
        <w:spacing w:before="120" w:after="120" w:line="271" w:lineRule="auto"/>
        <w:ind w:left="357" w:hanging="357"/>
        <w:jc w:val="both"/>
        <w:rPr>
          <w:rFonts w:ascii="Arial" w:hAnsi="Arial" w:cs="Arial"/>
          <w:snapToGrid w:val="0"/>
          <w:sz w:val="22"/>
          <w:szCs w:val="22"/>
        </w:rPr>
      </w:pPr>
      <w:r w:rsidRPr="00CA0FC5">
        <w:rPr>
          <w:rFonts w:ascii="Arial" w:hAnsi="Arial" w:cs="Arial"/>
          <w:snapToGrid w:val="0"/>
          <w:sz w:val="22"/>
          <w:szCs w:val="22"/>
        </w:rPr>
        <w:t>Výdaje na financování projektu převedené příjemci na realizaci projektu jsou uděleny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550BF7EA" w14:textId="77777777" w:rsidR="0090629F" w:rsidRPr="00CA0FC5" w:rsidRDefault="0090629F" w:rsidP="0090629F">
      <w:pPr>
        <w:numPr>
          <w:ilvl w:val="0"/>
          <w:numId w:val="14"/>
        </w:numPr>
        <w:spacing w:before="120" w:after="120" w:line="271" w:lineRule="auto"/>
        <w:jc w:val="both"/>
        <w:rPr>
          <w:rFonts w:ascii="Arial" w:hAnsi="Arial" w:cs="Arial"/>
          <w:snapToGrid w:val="0"/>
          <w:sz w:val="22"/>
          <w:szCs w:val="22"/>
        </w:rPr>
      </w:pPr>
      <w:r w:rsidRPr="00CA0FC5">
        <w:rPr>
          <w:rFonts w:ascii="Arial" w:hAnsi="Arial" w:cs="Arial"/>
          <w:snapToGrid w:val="0"/>
          <w:sz w:val="22"/>
          <w:szCs w:val="22"/>
        </w:rPr>
        <w:t>Příjemce se zavazuje vrátit poskytovateli bez zbytečného odkladu převedené výdaje na 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část výdajů na financování projektu příjemci vyplacena.</w:t>
      </w:r>
    </w:p>
    <w:p w14:paraId="1DC9917B" w14:textId="7E4E7379" w:rsidR="00CA0FC5" w:rsidRPr="00CA0FC5" w:rsidRDefault="0090629F" w:rsidP="00CA0FC5">
      <w:pPr>
        <w:pStyle w:val="Odstavecseseznamem"/>
        <w:numPr>
          <w:ilvl w:val="0"/>
          <w:numId w:val="14"/>
        </w:numPr>
        <w:tabs>
          <w:tab w:val="left" w:pos="708"/>
        </w:tabs>
        <w:spacing w:before="120" w:after="120" w:line="271" w:lineRule="auto"/>
        <w:jc w:val="both"/>
        <w:rPr>
          <w:rFonts w:ascii="Arial" w:hAnsi="Arial" w:cs="Arial"/>
          <w:snapToGrid w:val="0"/>
          <w:sz w:val="22"/>
          <w:szCs w:val="22"/>
        </w:rPr>
      </w:pPr>
      <w:r w:rsidRPr="00CA0FC5">
        <w:rPr>
          <w:rFonts w:ascii="Arial" w:hAnsi="Arial" w:cs="Arial"/>
          <w:snapToGrid w:val="0"/>
          <w:sz w:val="22"/>
          <w:szCs w:val="22"/>
        </w:rPr>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w:t>
      </w:r>
    </w:p>
    <w:p w14:paraId="1314B3E2" w14:textId="69A94504"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9236AF">
      <w:pPr>
        <w:numPr>
          <w:ilvl w:val="0"/>
          <w:numId w:val="37"/>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9236AF">
      <w:pPr>
        <w:numPr>
          <w:ilvl w:val="0"/>
          <w:numId w:val="37"/>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E1B26" w14:textId="77777777" w:rsidR="00255751" w:rsidRDefault="0025575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AD982" w14:textId="77777777" w:rsidR="00255751" w:rsidRDefault="0025575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7685802"/>
      <w:docPartObj>
        <w:docPartGallery w:val="Page Numbers (Bottom of Page)"/>
        <w:docPartUnique/>
      </w:docPartObj>
    </w:sdtPr>
    <w:sdtEndPr/>
    <w:sdtContent>
      <w:p w14:paraId="5894ADFB" w14:textId="5FCC2D78" w:rsidR="00255751" w:rsidRDefault="00255751">
        <w:pPr>
          <w:pStyle w:val="Zpat"/>
          <w:jc w:val="right"/>
        </w:pPr>
        <w:r>
          <w:fldChar w:fldCharType="begin"/>
        </w:r>
        <w:r>
          <w:instrText>PAGE   \* MERGEFORMAT</w:instrText>
        </w:r>
        <w:r>
          <w:fldChar w:fldCharType="separate"/>
        </w:r>
        <w:r>
          <w:t>2</w:t>
        </w:r>
        <w:r>
          <w:fldChar w:fldCharType="end"/>
        </w:r>
      </w:p>
    </w:sdtContent>
  </w:sdt>
  <w:p w14:paraId="1F0F7C35" w14:textId="770A33B4" w:rsidR="000078E3" w:rsidRDefault="000078E3">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CB402" w14:textId="77777777" w:rsidR="00255751" w:rsidRDefault="0025575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078E3" w:rsidRDefault="000078E3" w:rsidP="000078E3">
    <w:pPr>
      <w:pStyle w:val="Zhlav"/>
      <w:jc w:val="center"/>
    </w:pPr>
  </w:p>
  <w:p w14:paraId="4C9B9A72" w14:textId="77777777" w:rsidR="000078E3" w:rsidRDefault="000078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B345C" w14:textId="77777777" w:rsidR="00255751" w:rsidRDefault="002557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24E1B43"/>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1245864">
    <w:abstractNumId w:val="21"/>
  </w:num>
  <w:num w:numId="2" w16cid:durableId="1261911184">
    <w:abstractNumId w:val="31"/>
  </w:num>
  <w:num w:numId="3" w16cid:durableId="1902206191">
    <w:abstractNumId w:val="2"/>
  </w:num>
  <w:num w:numId="4" w16cid:durableId="1513299576">
    <w:abstractNumId w:val="7"/>
  </w:num>
  <w:num w:numId="5" w16cid:durableId="1967002633">
    <w:abstractNumId w:val="12"/>
  </w:num>
  <w:num w:numId="6" w16cid:durableId="831531657">
    <w:abstractNumId w:val="19"/>
  </w:num>
  <w:num w:numId="7" w16cid:durableId="1789350660">
    <w:abstractNumId w:val="6"/>
  </w:num>
  <w:num w:numId="8" w16cid:durableId="878592534">
    <w:abstractNumId w:val="26"/>
  </w:num>
  <w:num w:numId="9" w16cid:durableId="1669139208">
    <w:abstractNumId w:val="34"/>
  </w:num>
  <w:num w:numId="10" w16cid:durableId="515078140">
    <w:abstractNumId w:val="30"/>
  </w:num>
  <w:num w:numId="11" w16cid:durableId="729227639">
    <w:abstractNumId w:val="8"/>
  </w:num>
  <w:num w:numId="12" w16cid:durableId="919868038">
    <w:abstractNumId w:val="10"/>
  </w:num>
  <w:num w:numId="13" w16cid:durableId="327753643">
    <w:abstractNumId w:val="36"/>
  </w:num>
  <w:num w:numId="14" w16cid:durableId="840434111">
    <w:abstractNumId w:val="32"/>
  </w:num>
  <w:num w:numId="15" w16cid:durableId="1556039484">
    <w:abstractNumId w:val="13"/>
  </w:num>
  <w:num w:numId="16" w16cid:durableId="1000042817">
    <w:abstractNumId w:val="22"/>
  </w:num>
  <w:num w:numId="17" w16cid:durableId="2088846680">
    <w:abstractNumId w:val="4"/>
  </w:num>
  <w:num w:numId="18" w16cid:durableId="911890053">
    <w:abstractNumId w:val="16"/>
  </w:num>
  <w:num w:numId="19" w16cid:durableId="1855992362">
    <w:abstractNumId w:val="5"/>
  </w:num>
  <w:num w:numId="20" w16cid:durableId="1768842009">
    <w:abstractNumId w:val="17"/>
  </w:num>
  <w:num w:numId="21" w16cid:durableId="994256597">
    <w:abstractNumId w:val="18"/>
  </w:num>
  <w:num w:numId="22" w16cid:durableId="1436242505">
    <w:abstractNumId w:val="15"/>
  </w:num>
  <w:num w:numId="23" w16cid:durableId="1825655636">
    <w:abstractNumId w:val="25"/>
  </w:num>
  <w:num w:numId="24" w16cid:durableId="506559309">
    <w:abstractNumId w:val="3"/>
  </w:num>
  <w:num w:numId="25" w16cid:durableId="2140292623">
    <w:abstractNumId w:val="1"/>
  </w:num>
  <w:num w:numId="26" w16cid:durableId="1745420604">
    <w:abstractNumId w:val="29"/>
  </w:num>
  <w:num w:numId="27" w16cid:durableId="1166744253">
    <w:abstractNumId w:val="23"/>
  </w:num>
  <w:num w:numId="28" w16cid:durableId="1514033500">
    <w:abstractNumId w:val="9"/>
  </w:num>
  <w:num w:numId="29" w16cid:durableId="1019350164">
    <w:abstractNumId w:val="27"/>
  </w:num>
  <w:num w:numId="30" w16cid:durableId="743992020">
    <w:abstractNumId w:val="35"/>
  </w:num>
  <w:num w:numId="31" w16cid:durableId="386105303">
    <w:abstractNumId w:val="24"/>
  </w:num>
  <w:num w:numId="32" w16cid:durableId="1064328597">
    <w:abstractNumId w:val="0"/>
  </w:num>
  <w:num w:numId="33" w16cid:durableId="1144546465">
    <w:abstractNumId w:val="11"/>
  </w:num>
  <w:num w:numId="34" w16cid:durableId="1301960686">
    <w:abstractNumId w:val="33"/>
  </w:num>
  <w:num w:numId="35" w16cid:durableId="1560247242">
    <w:abstractNumId w:val="20"/>
  </w:num>
  <w:num w:numId="36" w16cid:durableId="58600486">
    <w:abstractNumId w:val="14"/>
  </w:num>
  <w:num w:numId="37" w16cid:durableId="2089693076">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751"/>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5307"/>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7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D7B"/>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D66"/>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29F"/>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6AF"/>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9DB"/>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3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A3B"/>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0FC5"/>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571"/>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2A5307"/>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0.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3.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4.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5.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6.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7.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8.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0.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1.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2.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3.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6.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3.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4.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5.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6.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7.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8.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9.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3600</Words>
  <Characters>20869</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6</cp:revision>
  <cp:lastPrinted>2022-07-27T19:25:00Z</cp:lastPrinted>
  <dcterms:created xsi:type="dcterms:W3CDTF">2024-07-18T08:57:00Z</dcterms:created>
  <dcterms:modified xsi:type="dcterms:W3CDTF">2025-07-16T10:36:00Z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